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alibryHonza"/>
        <w:rPr>
          <w:rFonts w:ascii="Trebuchet MS" w:hAnsi="Trebuchet MS"/>
          <w:b/>
          <w:bCs/>
        </w:rPr>
      </w:pPr>
      <w:r>
        <w:rPr>
          <w:b/>
          <w:bCs/>
        </w:rPr>
      </w:r>
    </w:p>
    <w:p>
      <w:pPr>
        <w:pStyle w:val="CalibryHonza"/>
        <w:rPr>
          <w:rFonts w:ascii="Trebuchet MS" w:hAnsi="Trebuchet MS"/>
        </w:rPr>
      </w:pPr>
      <w:r>
        <w:rPr>
          <w:b/>
          <w:bCs/>
        </w:rPr>
        <w:t>SO-01</w:t>
      </w:r>
    </w:p>
    <w:p>
      <w:pPr>
        <w:pStyle w:val="CalibryHonza"/>
        <w:rPr>
          <w:rFonts w:ascii="Trebuchet MS" w:hAnsi="Trebuchet MS"/>
          <w:b/>
          <w:bCs/>
        </w:rPr>
      </w:pPr>
      <w:r>
        <w:rPr>
          <w:b/>
          <w:bCs/>
        </w:rPr>
      </w:r>
    </w:p>
    <w:sdt>
      <w:sdtPr>
        <w:docPartObj>
          <w:docPartGallery w:val="Table of Contents"/>
          <w:docPartUnique w:val="true"/>
        </w:docPartObj>
      </w:sdtPr>
      <w:sdtContent>
        <w:p>
          <w:pPr>
            <w:pStyle w:val="TOCHeading"/>
            <w:suppressLineNumbers/>
            <w:ind w:hanging="0" w:left="0"/>
            <w:rPr>
              <w:b/>
              <w:bCs/>
              <w:sz w:val="32"/>
              <w:szCs w:val="32"/>
            </w:rPr>
          </w:pPr>
          <w:r>
            <w:rPr>
              <w:b/>
              <w:bCs/>
              <w:sz w:val="32"/>
              <w:szCs w:val="32"/>
            </w:rPr>
            <w:t>Obsah</w:t>
          </w:r>
        </w:p>
        <w:p>
          <w:pPr>
            <w:pStyle w:val="TOC1"/>
            <w:tabs>
              <w:tab w:val="clear" w:pos="708"/>
              <w:tab w:val="left" w:pos="440" w:leader="none"/>
              <w:tab w:val="right" w:pos="9072" w:leader="dot"/>
            </w:tabs>
            <w:rPr/>
          </w:pPr>
          <w:r>
            <w:fldChar w:fldCharType="begin"/>
          </w:r>
          <w:r>
            <w:rPr>
              <w:rStyle w:val="Odkaznarejstk"/>
            </w:rPr>
            <w:instrText xml:space="preserve"> TOC \f \o "1-2" \h</w:instrText>
          </w:r>
          <w:r>
            <w:rPr>
              <w:rStyle w:val="Odkaznarejstk"/>
            </w:rPr>
            <w:fldChar w:fldCharType="separate"/>
          </w:r>
          <w:hyperlink w:anchor="__RefHeading___Toc307_2040901372">
            <w:r>
              <w:rPr>
                <w:rStyle w:val="Odkaznarejstk"/>
              </w:rPr>
              <w:t>1)</w:t>
            </w:r>
            <w:r>
              <w:rPr>
                <w:rStyle w:val="Odkaznarejstk"/>
              </w:rPr>
              <w:tab/>
              <w:t>Urbanismus</w:t>
              <w:tab/>
              <w:t>2</w:t>
            </w:r>
          </w:hyperlink>
        </w:p>
        <w:p>
          <w:pPr>
            <w:pStyle w:val="TOC1"/>
            <w:tabs>
              <w:tab w:val="clear" w:pos="708"/>
              <w:tab w:val="left" w:pos="440" w:leader="none"/>
              <w:tab w:val="right" w:pos="9072" w:leader="dot"/>
            </w:tabs>
            <w:rPr/>
          </w:pPr>
          <w:hyperlink w:anchor="__RefHeading___Toc309_2040901372">
            <w:r>
              <w:rPr>
                <w:rStyle w:val="Odkaznarejstk"/>
              </w:rPr>
              <w:t>2)</w:t>
              <w:tab/>
              <w:t>Architektonické řešení</w:t>
              <w:tab/>
              <w:t>2</w:t>
            </w:r>
          </w:hyperlink>
        </w:p>
        <w:p>
          <w:pPr>
            <w:pStyle w:val="TOC1"/>
            <w:tabs>
              <w:tab w:val="clear" w:pos="708"/>
              <w:tab w:val="left" w:pos="440" w:leader="none"/>
              <w:tab w:val="right" w:pos="9072" w:leader="dot"/>
            </w:tabs>
            <w:rPr/>
          </w:pPr>
          <w:hyperlink w:anchor="__RefHeading___Toc311_2040901372">
            <w:r>
              <w:rPr>
                <w:rStyle w:val="Odkaznarejstk"/>
              </w:rPr>
              <w:t>3)</w:t>
              <w:tab/>
              <w:t>Dispoziční řešení</w:t>
              <w:tab/>
              <w:t>2</w:t>
            </w:r>
          </w:hyperlink>
        </w:p>
        <w:p>
          <w:pPr>
            <w:pStyle w:val="TOC1"/>
            <w:tabs>
              <w:tab w:val="clear" w:pos="708"/>
              <w:tab w:val="left" w:pos="440" w:leader="none"/>
              <w:tab w:val="right" w:pos="9072" w:leader="dot"/>
            </w:tabs>
            <w:rPr/>
          </w:pPr>
          <w:hyperlink w:anchor="__RefHeading___Toc313_2040901372">
            <w:r>
              <w:rPr>
                <w:rStyle w:val="Odkaznarejstk"/>
              </w:rPr>
              <w:t>4)</w:t>
              <w:tab/>
              <w:t>Konstrukční a materiálové řešení</w:t>
              <w:tab/>
              <w:t>2</w:t>
            </w:r>
          </w:hyperlink>
        </w:p>
        <w:p>
          <w:pPr>
            <w:pStyle w:val="TOC1"/>
            <w:tabs>
              <w:tab w:val="clear" w:pos="708"/>
              <w:tab w:val="left" w:pos="440" w:leader="none"/>
              <w:tab w:val="right" w:pos="9072" w:leader="dot"/>
            </w:tabs>
            <w:rPr/>
          </w:pPr>
          <w:hyperlink w:anchor="__RefHeading___Toc315_2040901372">
            <w:r>
              <w:rPr>
                <w:rStyle w:val="Odkaznarejstk"/>
              </w:rPr>
              <w:t>5)</w:t>
              <w:tab/>
              <w:t>Stavební řešení</w:t>
              <w:tab/>
              <w:t>3</w:t>
            </w:r>
          </w:hyperlink>
        </w:p>
        <w:p>
          <w:pPr>
            <w:pStyle w:val="TOC2"/>
            <w:tabs>
              <w:tab w:val="clear" w:pos="708"/>
              <w:tab w:val="left" w:pos="880" w:leader="none"/>
              <w:tab w:val="right" w:pos="9072" w:leader="dot"/>
            </w:tabs>
            <w:rPr/>
          </w:pPr>
          <w:hyperlink w:anchor="__RefHeading___Toc317_2040901372">
            <w:r>
              <w:rPr>
                <w:rStyle w:val="Odkaznarejstk"/>
              </w:rPr>
              <w:t>5.1)</w:t>
              <w:tab/>
              <w:t>Základy</w:t>
              <w:tab/>
              <w:t>3</w:t>
            </w:r>
          </w:hyperlink>
        </w:p>
        <w:p>
          <w:pPr>
            <w:pStyle w:val="TOC2"/>
            <w:tabs>
              <w:tab w:val="clear" w:pos="708"/>
              <w:tab w:val="left" w:pos="880" w:leader="none"/>
              <w:tab w:val="right" w:pos="9072" w:leader="dot"/>
            </w:tabs>
            <w:rPr/>
          </w:pPr>
          <w:hyperlink w:anchor="__RefHeading___Toc319_2040901372">
            <w:r>
              <w:rPr>
                <w:rStyle w:val="Odkaznarejstk"/>
              </w:rPr>
              <w:t>5.2)</w:t>
              <w:tab/>
              <w:t>Svislé konstrukce</w:t>
              <w:tab/>
              <w:t>3</w:t>
            </w:r>
          </w:hyperlink>
        </w:p>
        <w:p>
          <w:pPr>
            <w:pStyle w:val="TOC2"/>
            <w:tabs>
              <w:tab w:val="clear" w:pos="708"/>
              <w:tab w:val="left" w:pos="880" w:leader="none"/>
              <w:tab w:val="right" w:pos="9072" w:leader="dot"/>
            </w:tabs>
            <w:rPr/>
          </w:pPr>
          <w:hyperlink w:anchor="__RefHeading___Toc321_2040901372">
            <w:r>
              <w:rPr>
                <w:rStyle w:val="Odkaznarejstk"/>
              </w:rPr>
              <w:t>5.3)</w:t>
              <w:tab/>
              <w:t>Vodorovné konstrukce</w:t>
              <w:tab/>
              <w:t>3</w:t>
            </w:r>
          </w:hyperlink>
        </w:p>
        <w:p>
          <w:pPr>
            <w:pStyle w:val="TOC2"/>
            <w:tabs>
              <w:tab w:val="clear" w:pos="708"/>
              <w:tab w:val="left" w:pos="880" w:leader="none"/>
              <w:tab w:val="right" w:pos="9072" w:leader="dot"/>
            </w:tabs>
            <w:rPr/>
          </w:pPr>
          <w:hyperlink w:anchor="__RefHeading___Toc323_2040901372">
            <w:r>
              <w:rPr>
                <w:rStyle w:val="Odkaznarejstk"/>
              </w:rPr>
              <w:t>5.4)</w:t>
              <w:tab/>
              <w:t>Schodiště a rampy</w:t>
              <w:tab/>
              <w:t>4</w:t>
            </w:r>
          </w:hyperlink>
        </w:p>
        <w:p>
          <w:pPr>
            <w:pStyle w:val="TOC2"/>
            <w:tabs>
              <w:tab w:val="clear" w:pos="708"/>
              <w:tab w:val="left" w:pos="880" w:leader="none"/>
              <w:tab w:val="right" w:pos="9072" w:leader="dot"/>
            </w:tabs>
            <w:rPr/>
          </w:pPr>
          <w:hyperlink w:anchor="__RefHeading___Toc325_2040901372">
            <w:r>
              <w:rPr>
                <w:rStyle w:val="Odkaznarejstk"/>
              </w:rPr>
              <w:t>5.5)</w:t>
              <w:tab/>
              <w:t>Tesařské konstrukce</w:t>
              <w:tab/>
              <w:t>4</w:t>
            </w:r>
          </w:hyperlink>
        </w:p>
        <w:p>
          <w:pPr>
            <w:pStyle w:val="TOC2"/>
            <w:tabs>
              <w:tab w:val="clear" w:pos="708"/>
              <w:tab w:val="left" w:pos="880" w:leader="none"/>
              <w:tab w:val="right" w:pos="9072" w:leader="dot"/>
            </w:tabs>
            <w:rPr/>
          </w:pPr>
          <w:hyperlink w:anchor="__RefHeading___Toc327_2040901372">
            <w:r>
              <w:rPr>
                <w:rStyle w:val="Odkaznarejstk"/>
              </w:rPr>
              <w:t>5.6)</w:t>
              <w:tab/>
              <w:t>Střecha</w:t>
              <w:tab/>
              <w:t>4</w:t>
            </w:r>
          </w:hyperlink>
        </w:p>
        <w:p>
          <w:pPr>
            <w:pStyle w:val="TOC2"/>
            <w:tabs>
              <w:tab w:val="clear" w:pos="708"/>
              <w:tab w:val="left" w:pos="880" w:leader="none"/>
              <w:tab w:val="right" w:pos="9072" w:leader="dot"/>
            </w:tabs>
            <w:rPr/>
          </w:pPr>
          <w:hyperlink w:anchor="__RefHeading___Toc329_2040901372">
            <w:r>
              <w:rPr>
                <w:rStyle w:val="Odkaznarejstk"/>
              </w:rPr>
              <w:t>5.7)</w:t>
              <w:tab/>
              <w:t>Komín</w:t>
              <w:tab/>
              <w:t>4</w:t>
            </w:r>
          </w:hyperlink>
        </w:p>
        <w:p>
          <w:pPr>
            <w:pStyle w:val="TOC2"/>
            <w:tabs>
              <w:tab w:val="clear" w:pos="708"/>
              <w:tab w:val="left" w:pos="880" w:leader="none"/>
              <w:tab w:val="right" w:pos="9072" w:leader="dot"/>
            </w:tabs>
            <w:rPr/>
          </w:pPr>
          <w:hyperlink w:anchor="__RefHeading___Toc331_2040901372">
            <w:r>
              <w:rPr>
                <w:rStyle w:val="Odkaznarejstk"/>
              </w:rPr>
              <w:t>5.8)</w:t>
              <w:tab/>
              <w:t>Příčky</w:t>
              <w:tab/>
              <w:t>4</w:t>
            </w:r>
          </w:hyperlink>
        </w:p>
        <w:p>
          <w:pPr>
            <w:pStyle w:val="TOC2"/>
            <w:tabs>
              <w:tab w:val="clear" w:pos="708"/>
              <w:tab w:val="left" w:pos="880" w:leader="none"/>
              <w:tab w:val="right" w:pos="9072" w:leader="dot"/>
            </w:tabs>
            <w:rPr/>
          </w:pPr>
          <w:hyperlink w:anchor="__RefHeading___Toc333_2040901372">
            <w:r>
              <w:rPr>
                <w:rStyle w:val="Odkaznarejstk"/>
              </w:rPr>
              <w:t>5.9)</w:t>
              <w:tab/>
              <w:t>Izolace proti vodě</w:t>
              <w:tab/>
              <w:t>4</w:t>
            </w:r>
          </w:hyperlink>
        </w:p>
        <w:p>
          <w:pPr>
            <w:pStyle w:val="TOC2"/>
            <w:tabs>
              <w:tab w:val="clear" w:pos="708"/>
              <w:tab w:val="left" w:pos="880" w:leader="none"/>
              <w:tab w:val="right" w:pos="9072" w:leader="dot"/>
            </w:tabs>
            <w:rPr/>
          </w:pPr>
          <w:hyperlink w:anchor="__RefHeading___Toc335_2040901372">
            <w:r>
              <w:rPr>
                <w:rStyle w:val="Odkaznarejstk"/>
              </w:rPr>
              <w:t>5.10)</w:t>
              <w:tab/>
              <w:t>Tepelná izolace</w:t>
              <w:tab/>
              <w:t>5</w:t>
            </w:r>
          </w:hyperlink>
        </w:p>
        <w:p>
          <w:pPr>
            <w:pStyle w:val="TOC2"/>
            <w:tabs>
              <w:tab w:val="clear" w:pos="708"/>
              <w:tab w:val="left" w:pos="880" w:leader="none"/>
              <w:tab w:val="right" w:pos="9072" w:leader="dot"/>
            </w:tabs>
            <w:rPr/>
          </w:pPr>
          <w:hyperlink w:anchor="__RefHeading___Toc337_2040901372">
            <w:r>
              <w:rPr>
                <w:rStyle w:val="Odkaznarejstk"/>
              </w:rPr>
              <w:t>5.11)</w:t>
              <w:tab/>
              <w:t>Akustická izolace</w:t>
              <w:tab/>
              <w:t>5</w:t>
            </w:r>
          </w:hyperlink>
        </w:p>
        <w:p>
          <w:pPr>
            <w:pStyle w:val="TOC2"/>
            <w:tabs>
              <w:tab w:val="clear" w:pos="708"/>
              <w:tab w:val="left" w:pos="880" w:leader="none"/>
              <w:tab w:val="right" w:pos="9072" w:leader="dot"/>
            </w:tabs>
            <w:rPr/>
          </w:pPr>
          <w:hyperlink w:anchor="__RefHeading___Toc339_2040901372">
            <w:r>
              <w:rPr>
                <w:rStyle w:val="Odkaznarejstk"/>
              </w:rPr>
              <w:t>5.12)</w:t>
              <w:tab/>
              <w:t>Výplně otvorů</w:t>
              <w:tab/>
              <w:t>5</w:t>
            </w:r>
          </w:hyperlink>
        </w:p>
        <w:p>
          <w:pPr>
            <w:pStyle w:val="TOC2"/>
            <w:tabs>
              <w:tab w:val="clear" w:pos="708"/>
              <w:tab w:val="left" w:pos="880" w:leader="none"/>
              <w:tab w:val="right" w:pos="9072" w:leader="dot"/>
            </w:tabs>
            <w:rPr/>
          </w:pPr>
          <w:hyperlink w:anchor="__RefHeading___Toc341_2040901372">
            <w:r>
              <w:rPr>
                <w:rStyle w:val="Odkaznarejstk"/>
              </w:rPr>
              <w:t>5.13)</w:t>
              <w:tab/>
              <w:t>Podlahy</w:t>
              <w:tab/>
              <w:t>5</w:t>
            </w:r>
          </w:hyperlink>
        </w:p>
        <w:p>
          <w:pPr>
            <w:pStyle w:val="TOC2"/>
            <w:tabs>
              <w:tab w:val="clear" w:pos="708"/>
              <w:tab w:val="left" w:pos="880" w:leader="none"/>
              <w:tab w:val="right" w:pos="9072" w:leader="dot"/>
            </w:tabs>
            <w:rPr/>
          </w:pPr>
          <w:hyperlink w:anchor="__RefHeading___Toc343_2040901372">
            <w:r>
              <w:rPr>
                <w:rStyle w:val="Odkaznarejstk"/>
              </w:rPr>
              <w:t>5.14)</w:t>
              <w:tab/>
              <w:t>Vnitřní úpravy povrchů</w:t>
              <w:tab/>
              <w:t>6</w:t>
            </w:r>
          </w:hyperlink>
        </w:p>
        <w:p>
          <w:pPr>
            <w:pStyle w:val="TOC2"/>
            <w:tabs>
              <w:tab w:val="clear" w:pos="708"/>
              <w:tab w:val="left" w:pos="880" w:leader="none"/>
              <w:tab w:val="right" w:pos="9072" w:leader="dot"/>
            </w:tabs>
            <w:rPr/>
          </w:pPr>
          <w:hyperlink w:anchor="__RefHeading___Toc430_1817819461">
            <w:r>
              <w:rPr>
                <w:rStyle w:val="Odkaznarejstk"/>
              </w:rPr>
              <w:t>5.15)</w:t>
              <w:tab/>
              <w:t>Barevnost a design dlažby a obkladů</w:t>
              <w:tab/>
              <w:t>6</w:t>
            </w:r>
          </w:hyperlink>
        </w:p>
        <w:p>
          <w:pPr>
            <w:pStyle w:val="TOC2"/>
            <w:tabs>
              <w:tab w:val="clear" w:pos="708"/>
              <w:tab w:val="left" w:pos="880" w:leader="none"/>
              <w:tab w:val="right" w:pos="9072" w:leader="dot"/>
            </w:tabs>
            <w:rPr/>
          </w:pPr>
          <w:hyperlink w:anchor="__RefHeading___Toc345_2040901372">
            <w:r>
              <w:rPr>
                <w:rStyle w:val="Odkaznarejstk"/>
              </w:rPr>
              <w:t>5.16)</w:t>
              <w:tab/>
              <w:t>Vnější úpravy povrchů</w:t>
              <w:tab/>
              <w:t>7</w:t>
            </w:r>
          </w:hyperlink>
        </w:p>
        <w:p>
          <w:pPr>
            <w:pStyle w:val="TOC2"/>
            <w:tabs>
              <w:tab w:val="clear" w:pos="708"/>
              <w:tab w:val="left" w:pos="880" w:leader="none"/>
              <w:tab w:val="right" w:pos="9072" w:leader="dot"/>
            </w:tabs>
            <w:rPr/>
          </w:pPr>
          <w:hyperlink w:anchor="__RefHeading___Toc347_2040901372">
            <w:r>
              <w:rPr>
                <w:rStyle w:val="Odkaznarejstk"/>
              </w:rPr>
              <w:t>5.17)</w:t>
              <w:tab/>
              <w:t>Zámečnické výrobky</w:t>
              <w:tab/>
              <w:t>7</w:t>
            </w:r>
          </w:hyperlink>
        </w:p>
        <w:p>
          <w:pPr>
            <w:pStyle w:val="TOC2"/>
            <w:tabs>
              <w:tab w:val="clear" w:pos="708"/>
              <w:tab w:val="left" w:pos="880" w:leader="none"/>
              <w:tab w:val="right" w:pos="9072" w:leader="dot"/>
            </w:tabs>
            <w:rPr/>
          </w:pPr>
          <w:hyperlink w:anchor="__RefHeading___Toc349_2040901372">
            <w:r>
              <w:rPr>
                <w:rStyle w:val="Odkaznarejstk"/>
              </w:rPr>
              <w:t>5.18)</w:t>
              <w:tab/>
              <w:t>Klempířské výrobky</w:t>
              <w:tab/>
              <w:t>7</w:t>
            </w:r>
          </w:hyperlink>
        </w:p>
        <w:p>
          <w:pPr>
            <w:pStyle w:val="TOC2"/>
            <w:tabs>
              <w:tab w:val="clear" w:pos="708"/>
              <w:tab w:val="left" w:pos="880" w:leader="none"/>
              <w:tab w:val="right" w:pos="9072" w:leader="dot"/>
            </w:tabs>
            <w:rPr/>
          </w:pPr>
          <w:hyperlink w:anchor="__RefHeading___Toc351_2040901372">
            <w:r>
              <w:rPr>
                <w:rStyle w:val="Odkaznarejstk"/>
              </w:rPr>
              <w:t>5.19)</w:t>
              <w:tab/>
              <w:t>Truhlářské výrobky</w:t>
              <w:tab/>
              <w:t>7</w:t>
            </w:r>
          </w:hyperlink>
        </w:p>
        <w:p>
          <w:pPr>
            <w:pStyle w:val="TOC2"/>
            <w:tabs>
              <w:tab w:val="clear" w:pos="708"/>
              <w:tab w:val="left" w:pos="880" w:leader="none"/>
              <w:tab w:val="right" w:pos="9072" w:leader="dot"/>
            </w:tabs>
            <w:rPr/>
          </w:pPr>
          <w:hyperlink w:anchor="__RefHeading___Toc353_2040901372">
            <w:r>
              <w:rPr>
                <w:rStyle w:val="Odkaznarejstk"/>
              </w:rPr>
              <w:t>5.20)</w:t>
              <w:tab/>
              <w:t>Zařizovací předměty</w:t>
              <w:tab/>
              <w:t>7</w:t>
            </w:r>
          </w:hyperlink>
        </w:p>
        <w:p>
          <w:pPr>
            <w:pStyle w:val="TOC2"/>
            <w:tabs>
              <w:tab w:val="clear" w:pos="708"/>
              <w:tab w:val="left" w:pos="880" w:leader="none"/>
              <w:tab w:val="right" w:pos="9072" w:leader="dot"/>
            </w:tabs>
            <w:rPr/>
          </w:pPr>
          <w:hyperlink w:anchor="__RefHeading___Toc355_2040901372">
            <w:r>
              <w:rPr>
                <w:rStyle w:val="Odkaznarejstk"/>
              </w:rPr>
              <w:t>5.21)</w:t>
              <w:tab/>
              <w:t>Bezbariérové WC</w:t>
              <w:tab/>
              <w:t>8</w:t>
            </w:r>
          </w:hyperlink>
        </w:p>
        <w:p>
          <w:pPr>
            <w:pStyle w:val="TOC1"/>
            <w:tabs>
              <w:tab w:val="clear" w:pos="708"/>
              <w:tab w:val="left" w:pos="440" w:leader="none"/>
              <w:tab w:val="right" w:pos="9072" w:leader="dot"/>
            </w:tabs>
            <w:rPr/>
          </w:pPr>
          <w:hyperlink w:anchor="__RefHeading___Toc463_2040901372">
            <w:r>
              <w:rPr>
                <w:rStyle w:val="Odkaznarejstk"/>
              </w:rPr>
              <w:t>6)</w:t>
              <w:tab/>
              <w:t>Provoz kavárny</w:t>
              <w:tab/>
              <w:t>8</w:t>
            </w:r>
          </w:hyperlink>
        </w:p>
        <w:p>
          <w:pPr>
            <w:pStyle w:val="TOC1"/>
            <w:tabs>
              <w:tab w:val="clear" w:pos="708"/>
              <w:tab w:val="left" w:pos="440" w:leader="none"/>
              <w:tab w:val="right" w:pos="9072" w:leader="dot"/>
            </w:tabs>
            <w:rPr/>
          </w:pPr>
          <w:hyperlink w:anchor="__RefHeading___Toc465_2040901372">
            <w:r>
              <w:rPr>
                <w:rStyle w:val="Odkaznarejstk"/>
              </w:rPr>
              <w:t>7)</w:t>
              <w:tab/>
              <w:t>Požadavky na dílenskou dokumentaci</w:t>
              <w:tab/>
              <w:t>8</w:t>
            </w:r>
          </w:hyperlink>
          <w:r>
            <w:rPr>
              <w:rStyle w:val="Odkaznarejstk"/>
            </w:rPr>
            <w:fldChar w:fldCharType="end"/>
          </w:r>
        </w:p>
      </w:sdtContent>
    </w:sdt>
    <w:p>
      <w:pPr>
        <w:pStyle w:val="CalibryHonza"/>
        <w:rPr>
          <w:rFonts w:ascii="Trebuchet MS" w:hAnsi="Trebuchet MS"/>
          <w:b/>
          <w:bCs/>
        </w:rPr>
      </w:pPr>
      <w:r>
        <w:rPr>
          <w:b/>
          <w:bCs/>
        </w:rPr>
      </w:r>
      <w:r>
        <w:br w:type="page"/>
      </w:r>
    </w:p>
    <w:p>
      <w:pPr>
        <w:pStyle w:val="CalibryHonza"/>
        <w:spacing w:before="0" w:after="0"/>
        <w:rPr>
          <w:rFonts w:ascii="Trebuchet MS" w:hAnsi="Trebuchet MS"/>
          <w:b/>
          <w:bCs/>
        </w:rPr>
      </w:pPr>
      <w:r>
        <w:rPr>
          <w:b/>
          <w:bCs/>
        </w:rPr>
      </w:r>
    </w:p>
    <w:p>
      <w:pPr>
        <w:pStyle w:val="CalibryHonza"/>
        <w:rPr>
          <w:rFonts w:ascii="Trebuchet MS" w:hAnsi="Trebuchet MS"/>
          <w:b/>
          <w:bCs/>
        </w:rPr>
      </w:pPr>
      <w:r>
        <w:rPr>
          <w:b/>
          <w:bCs/>
        </w:rPr>
      </w:r>
    </w:p>
    <w:p>
      <w:pPr>
        <w:pStyle w:val="Heading1"/>
        <w:ind w:hanging="0" w:left="0"/>
        <w:rPr/>
      </w:pPr>
      <w:bookmarkStart w:id="0" w:name="__RefHeading___Toc307_2040901372"/>
      <w:bookmarkEnd w:id="0"/>
      <w:r>
        <w:rPr/>
        <w:t>Urbanismus</w:t>
      </w:r>
    </w:p>
    <w:p>
      <w:pPr>
        <w:pStyle w:val="CalibryHonza"/>
        <w:rPr>
          <w:rFonts w:ascii="Trebuchet MS" w:hAnsi="Trebuchet MS"/>
        </w:rPr>
      </w:pPr>
      <w:r>
        <w:rPr/>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t>Dokumentace řeší objekt SO-01 kavárny umístěný na severo-východním cípu parku na Dívčích hradech, v blízkosti zásobovacího vjezdu mateřské školy. Objekt je navržen na parcelách 917 a 918/7.</w:t>
      </w:r>
      <w:ins w:id="0" w:author="Michal Pešák" w:date="2021-09-17T10:48:00Z">
        <w:r>
          <w:rPr/>
          <w:t xml:space="preserve"> </w:t>
        </w:r>
      </w:ins>
      <w:r>
        <w:rPr/>
        <w:t>Katastrální území Smíchov. Vstup a vjezd na pozemek je ze severní strany. Objekt je přístupný z jihu a západu. Západní přístupová cesta navazující na terasu umožňuje bezbariérový přístup. Objekt slouží jako kavárna a zázemí místního spolku při přípravě drobných kulturních a sousedských akcí.</w:t>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r>
    </w:p>
    <w:p>
      <w:pPr>
        <w:pStyle w:val="Heading1"/>
        <w:ind w:hanging="0" w:left="0"/>
        <w:rPr/>
      </w:pPr>
      <w:bookmarkStart w:id="1" w:name="__RefHeading___Toc309_2040901372"/>
      <w:bookmarkEnd w:id="1"/>
      <w:r>
        <w:rPr/>
        <w:t>Architektonické řešení</w:t>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t>Objekt je navržen na obdélníkovém půdoryse. Z jižní a západní strany jsou vnitřní prostory obepnuty terasou. Z terasy je orientován vstup do hlavního prostoru. Celý objekt včetně terasy je zastřešen plochou střechou s minimálním spádem (3%). Hlavní prostor bude přirozeně prosvětlen a osluněn otvory ve fasádě v souladu s normou. Větrání je přirozené prosklenými dveřmi na jižní a západní fasádě. Odvětrání místností sociálního zázemí a místností bez přirozeného odvětrání je pomocí axiálních ventilátorů D.150 mm 50 m</w:t>
      </w:r>
      <w:r>
        <w:rPr>
          <w:vertAlign w:val="superscript"/>
        </w:rPr>
        <w:t>3</w:t>
      </w:r>
      <w:r>
        <w:rPr/>
        <w:t>/h.</w:t>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rFonts w:cs="Calibri" w:cstheme="minorHAnsi"/>
        </w:rPr>
        <w:t>V rámci projekčních příprav bylo provedeno geodetické zaměření pozemku záměru (polohopis, výškopis). Úroveň ±0,000 bude na místě ověřena, popřípadě upravena tak, aby byl umožněn bezbariérový přístup do objektu rampou ze západní strany.</w:t>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r>
    </w:p>
    <w:p>
      <w:pPr>
        <w:pStyle w:val="Heading1"/>
        <w:ind w:hanging="0" w:left="0"/>
        <w:rPr/>
      </w:pPr>
      <w:bookmarkStart w:id="2" w:name="__RefHeading___Toc311_2040901372"/>
      <w:bookmarkEnd w:id="2"/>
      <w:r>
        <w:rPr/>
        <w:t>Dispoziční řešení</w:t>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t>Objekt kavárny se skládá z hlavního obdélného prostoru, který zajišťuje vysokou variabilitu klubovny na rela</w:t>
        <w:softHyphen/>
        <w:t xml:space="preserve">tivně malém prostoru. Zázemí, kuchyňka a hygienické místnosti, jsou umístěny ve výchoní části objektu. WC pro veřejnost jsou dostupné samostatně z exteriéru. Vstup i hygienické zázemí je řešeno bezbariérově. Z hlavního prostoru je umožněn pohled na celý park prosklenými dveřmi na jižní a západní fasádě, což zvyšuje přehlednost a tím pádem i atraktivitu. </w:t>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r>
    </w:p>
    <w:p>
      <w:pPr>
        <w:pStyle w:val="Heading1"/>
        <w:ind w:hanging="0" w:left="0"/>
        <w:rPr/>
      </w:pPr>
      <w:bookmarkStart w:id="3" w:name="__RefHeading___Toc313_2040901372"/>
      <w:bookmarkEnd w:id="3"/>
      <w:r>
        <w:rPr/>
        <w:t>Konstrukční a materiálové řešení</w:t>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t>Stavba je navržena podle dnešních standardů a s ohledem na udržitelný rozvoj, jako dřevostavba. Výhodou použité technologie je rychlost výstavby objektu. Hlavní nosný systém je stěnový, tvořen z dřevěné rámové konstrukce se záklopem sádrokartonovými deskami vyztuženými skelnými vlákny. Tepelná izolace bude vložena mezi nosné KVH svislé nosníky a navíc bude stěny stavby obloženy izolací z dřevovláknitých desek. Stěny budou difuzně otevřené. Stavba bude založena na základových betonových pasech. Střecha a stropní konstrukce bude trámová dřevěná s nadkrokevní tepelnou izolací PIR. Střešní krytina bude povlaková z TPO/FPO fólie. Fasáda severní a východní bude obložena dřevěným obkladem ze severského modřínu. Jižní a západní fasáda bude chráněna předstupující střechou a bude obložena voděodolnou překližkou. Střecha bude z jihu a západu krýt i terasu. Terasa bude provedena z terasových prken ze severského modřínu. Všechny dřevěné prvky (konstrukční, skryté i pohledové) budou ošetřeny a aplikovány s dostatečnou ochranou proti dřevokazným škůdcům a houbám.  Povrchová úprava dřeva umožní rovnoměrné stárnutí - zešednutí dřeva. Zámečnické výrobky budou s finální úpravou žárovým zinkováním.  Klempířské výrobky jsou uvažovány z taženého AL plechu v šedé barevnosti. Povrchová úprava dvojitým vypalovacím lakem.</w:t>
      </w:r>
    </w:p>
    <w:p>
      <w:pPr>
        <w:pStyle w:val="NoSpacing"/>
        <w:rPr>
          <w:rFonts w:ascii="Trebuchet MS" w:hAnsi="Trebuchet MS"/>
        </w:rPr>
      </w:pPr>
      <w:r>
        <w:rPr/>
      </w:r>
    </w:p>
    <w:p>
      <w:pPr>
        <w:pStyle w:val="NoSpacing"/>
        <w:rPr>
          <w:rFonts w:ascii="Trebuchet MS" w:hAnsi="Trebuchet MS"/>
        </w:rPr>
      </w:pPr>
      <w:r>
        <w:rPr/>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b/>
          <w:bCs/>
          <w:u w:val="single"/>
        </w:rPr>
        <w:t>Parametry návrhu</w:t>
      </w:r>
    </w:p>
    <w:p>
      <w:pPr>
        <w:pStyle w:val="NoSpacing"/>
        <w:tabs>
          <w:tab w:val="clear" w:pos="708"/>
          <w:tab w:val="left" w:pos="2977" w:leader="none"/>
          <w:tab w:val="left" w:pos="4962" w:leader="none"/>
          <w:tab w:val="left" w:pos="6379" w:leader="none"/>
          <w:tab w:val="left" w:pos="9072" w:leader="none"/>
        </w:tabs>
        <w:rPr>
          <w:rFonts w:ascii="Trebuchet MS" w:hAnsi="Trebuchet MS"/>
          <w:u w:val="single"/>
        </w:rPr>
      </w:pPr>
      <w:r>
        <w:rPr>
          <w:u w:val="single"/>
        </w:rPr>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t>Plocha parcely</w:t>
        <w:tab/>
        <w:t>p.č.917 = 868 m</w:t>
      </w:r>
      <w:r>
        <w:rPr>
          <w:vertAlign w:val="superscript"/>
        </w:rPr>
        <w:t>2</w:t>
      </w:r>
      <w:r>
        <w:rPr/>
        <w:t>, p.č.918/7 = 2447 m</w:t>
      </w:r>
      <w:r>
        <w:rPr>
          <w:vertAlign w:val="superscript"/>
        </w:rPr>
        <w:t>2</w:t>
      </w:r>
      <w:r>
        <w:rPr/>
        <w:t>, celkem= 3315 m</w:t>
      </w:r>
      <w:r>
        <w:rPr>
          <w:vertAlign w:val="superscript"/>
        </w:rPr>
        <w:t>2</w:t>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t>Zastavěná plocha</w:t>
        <w:tab/>
        <w:t>88 m</w:t>
      </w:r>
      <w:r>
        <w:rPr>
          <w:vertAlign w:val="superscript"/>
        </w:rPr>
        <w:t>2</w:t>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t>Obestavěný prostor</w:t>
        <w:tab/>
        <w:t>207 m</w:t>
      </w:r>
      <w:r>
        <w:rPr>
          <w:vertAlign w:val="superscript"/>
        </w:rPr>
        <w:t>3</w:t>
      </w:r>
      <w:r>
        <w:rPr/>
        <w:tab/>
        <w:tab/>
        <w:tab/>
      </w:r>
    </w:p>
    <w:p>
      <w:pPr>
        <w:pStyle w:val="NoSpacing"/>
        <w:tabs>
          <w:tab w:val="clear" w:pos="708"/>
          <w:tab w:val="left" w:pos="2977" w:leader="none"/>
          <w:tab w:val="left" w:pos="4962" w:leader="none"/>
          <w:tab w:val="left" w:pos="6379" w:leader="none"/>
          <w:tab w:val="left" w:pos="9072" w:leader="none"/>
        </w:tabs>
        <w:rPr>
          <w:rFonts w:ascii="Trebuchet MS" w:hAnsi="Trebuchet MS"/>
        </w:rPr>
      </w:pPr>
      <w:r>
        <w:rPr/>
        <w:t>Podlažnost</w:t>
        <w:tab/>
        <w:t>1 nadzemní podlaží</w:t>
      </w:r>
    </w:p>
    <w:p>
      <w:pPr>
        <w:pStyle w:val="CalibryHonza"/>
        <w:rPr>
          <w:rFonts w:ascii="Trebuchet MS" w:hAnsi="Trebuchet MS"/>
          <w:b/>
          <w:bCs/>
          <w:u w:val="single"/>
        </w:rPr>
      </w:pPr>
      <w:r>
        <w:rPr>
          <w:b/>
          <w:bCs/>
          <w:u w:val="single"/>
        </w:rPr>
      </w:r>
    </w:p>
    <w:p>
      <w:pPr>
        <w:pStyle w:val="Heading1"/>
        <w:ind w:hanging="0" w:left="0"/>
        <w:rPr/>
      </w:pPr>
      <w:bookmarkStart w:id="4" w:name="__RefHeading___Toc315_2040901372"/>
      <w:bookmarkEnd w:id="4"/>
      <w:r>
        <w:rPr/>
        <w:t>Stavební řešení</w:t>
      </w:r>
    </w:p>
    <w:p>
      <w:pPr>
        <w:pStyle w:val="CalibryHonza"/>
        <w:rPr>
          <w:rFonts w:ascii="Trebuchet MS" w:hAnsi="Trebuchet MS"/>
        </w:rPr>
      </w:pPr>
      <w:r>
        <w:rPr/>
      </w:r>
    </w:p>
    <w:p>
      <w:pPr>
        <w:pStyle w:val="Heading2"/>
        <w:ind w:hanging="0" w:left="0"/>
        <w:rPr/>
      </w:pPr>
      <w:bookmarkStart w:id="5" w:name="__RefHeading___Toc317_2040901372"/>
      <w:bookmarkEnd w:id="5"/>
      <w:r>
        <w:rPr/>
        <w:t>Základy</w:t>
      </w:r>
    </w:p>
    <w:p>
      <w:pPr>
        <w:pStyle w:val="CalibryHonza"/>
        <w:rPr>
          <w:rFonts w:ascii="Trebuchet MS" w:hAnsi="Trebuchet MS"/>
          <w:b/>
          <w:bCs/>
        </w:rPr>
      </w:pPr>
      <w:r>
        <w:rPr>
          <w:b/>
          <w:bCs/>
        </w:rPr>
      </w:r>
    </w:p>
    <w:p>
      <w:pPr>
        <w:pStyle w:val="CalibryHonza"/>
        <w:rPr>
          <w:rFonts w:ascii="Trebuchet MS" w:hAnsi="Trebuchet MS"/>
        </w:rPr>
      </w:pPr>
      <w:r>
        <w:rPr/>
        <w:t>Objekt je založen plošně na základových betonových pasech, a roznášecí podkladní betonové desce s vloženou výztuží. Základy budou provedeny do nezámrzné hloubky.</w:t>
      </w:r>
    </w:p>
    <w:p>
      <w:pPr>
        <w:pStyle w:val="CalibryHonza"/>
        <w:rPr>
          <w:rFonts w:ascii="Trebuchet MS" w:hAnsi="Trebuchet MS"/>
        </w:rPr>
      </w:pPr>
      <w:r>
        <w:rPr/>
        <w:t xml:space="preserve">IG průzkum nebyl pro účel stavby proveden. Základové poměry jsou předběžně navrženy v souladu s I. geotechnickou kategorií (1.GK) . Předpokládaná min. únosnost základové spáry 100kPa. </w:t>
      </w:r>
    </w:p>
    <w:p>
      <w:pPr>
        <w:pStyle w:val="CalibryHonza"/>
        <w:rPr>
          <w:rFonts w:ascii="Trebuchet MS" w:hAnsi="Trebuchet MS"/>
        </w:rPr>
      </w:pPr>
      <w:r>
        <w:rPr/>
        <w:t>Základovou spáru všech základů převezme odpovědná osoba (nejlépe autorizovaný geolog), který potvrdí její kvality požadované statickým výpočtem a o zjištění in situ provede zápis do stavebního deníku. Při zjištění nějakých anomálií, nebo horších podmínek v základové spáře bude kontaktován statik a bude nutné problém vyřešit na místě, případně přepočítat a upravit základové konstrukce. Podrobně viz D.1.2 stavebně konstrukční řešení.</w:t>
      </w:r>
    </w:p>
    <w:p>
      <w:pPr>
        <w:pStyle w:val="CalibryHonza"/>
        <w:rPr>
          <w:rFonts w:ascii="Trebuchet MS" w:hAnsi="Trebuchet MS"/>
        </w:rPr>
      </w:pPr>
      <w:r>
        <w:rPr/>
        <w:t>Základová spára bude zarovnána hutněným štěrkopískem. Hutnění zemní pláně provést min. na Edef1=45 MPa a hutnění nasypaných podložních vrstev provést min. na Edef2=120 MPa.</w:t>
      </w:r>
    </w:p>
    <w:p>
      <w:pPr>
        <w:pStyle w:val="CalibryHonza"/>
        <w:rPr>
          <w:rFonts w:ascii="Trebuchet MS" w:hAnsi="Trebuchet MS"/>
        </w:rPr>
      </w:pPr>
      <w:r>
        <w:rPr/>
        <w:t>Úroveň ±0,000 byla určena na základě výškových bodů a vrstevnic. Podkladem byly digitální mapy z IPR Praha. ±0,000 byla stanovena 274,40 m.n.m.B.p.v. Úroveň ±0,000 bude na místě ověřena, popřípadě upravena tak, aby byl umožněn bezbariérový přístup do objektu rampou ze západní strany.</w:t>
      </w:r>
    </w:p>
    <w:p>
      <w:pPr>
        <w:pStyle w:val="CalibryHonza"/>
        <w:rPr>
          <w:rFonts w:ascii="Trebuchet MS" w:hAnsi="Trebuchet MS"/>
        </w:rPr>
      </w:pPr>
      <w:r>
        <w:rPr/>
        <w:t>Do základových pasů bude vložen FeZn zemnící pásek. Viz D.1.4.3 Zařízení elektrotechniky</w:t>
      </w:r>
    </w:p>
    <w:p>
      <w:pPr>
        <w:pStyle w:val="CalibryHonza"/>
        <w:rPr>
          <w:rFonts w:ascii="Trebuchet MS" w:hAnsi="Trebuchet MS"/>
        </w:rPr>
      </w:pPr>
      <w:r>
        <w:rPr/>
        <w:t>Provádění základů bude koordinováno s dokumentací ostatních profesí s vyznačením a parametry prostupů IS</w:t>
      </w:r>
    </w:p>
    <w:p>
      <w:pPr>
        <w:pStyle w:val="CalibryHonza"/>
        <w:rPr>
          <w:rFonts w:ascii="Trebuchet MS" w:hAnsi="Trebuchet MS"/>
        </w:rPr>
      </w:pPr>
      <w:r>
        <w:rPr/>
      </w:r>
    </w:p>
    <w:p>
      <w:pPr>
        <w:pStyle w:val="Heading2"/>
        <w:ind w:hanging="0" w:left="0"/>
        <w:rPr/>
      </w:pPr>
      <w:bookmarkStart w:id="6" w:name="__RefHeading___Toc319_2040901372"/>
      <w:bookmarkEnd w:id="6"/>
      <w:r>
        <w:rPr/>
        <w:t>Svislé konstrukce</w:t>
      </w:r>
    </w:p>
    <w:p>
      <w:pPr>
        <w:pStyle w:val="CalibryHonza"/>
        <w:rPr>
          <w:rFonts w:ascii="Trebuchet MS" w:hAnsi="Trebuchet MS"/>
          <w:u w:val="single"/>
        </w:rPr>
      </w:pPr>
      <w:r>
        <w:rPr>
          <w:u w:val="single"/>
        </w:rPr>
      </w:r>
    </w:p>
    <w:p>
      <w:pPr>
        <w:pStyle w:val="CalibryHonza"/>
        <w:rPr>
          <w:rFonts w:ascii="Trebuchet MS" w:hAnsi="Trebuchet MS"/>
        </w:rPr>
      </w:pPr>
      <w:r>
        <w:rPr/>
        <w:t xml:space="preserve">Hlavní nosný systém je stěnový, tvořen z dřevěné rámové konstrukce z KVH hranolů se záklopem sádrokartonovými deskami vyztuženými skelnými vlákny. Tepelná izolace z minerální vlny bude vložena mezi nosníky. Dřevoláknité desky tep. izolace budou kotveny na nosníky. Stěny budou difuzně otevřené. Příčky budou tvořeny také panely z KVH hranolů se záklopem. Rozvody inženýrských sítí budou u nosných stěn vedeny v předstěnách, aby nebyly narušeny nosné rámy stěn.  Pro rozvody elektrotechnické bude předstěna tl. 40 mm. Pro rozvody ZTI bude předstěna tl. 60 mm. Rozvody IS mohou být vedeny nenosnými příčkami. </w:t>
      </w:r>
    </w:p>
    <w:p>
      <w:pPr>
        <w:pStyle w:val="CalibryHonza"/>
        <w:rPr>
          <w:rFonts w:ascii="Trebuchet MS" w:hAnsi="Trebuchet MS"/>
        </w:rPr>
      </w:pPr>
      <w:r>
        <w:rPr/>
      </w:r>
    </w:p>
    <w:p>
      <w:pPr>
        <w:pStyle w:val="Heading2"/>
        <w:ind w:hanging="0" w:left="0"/>
        <w:rPr/>
      </w:pPr>
      <w:bookmarkStart w:id="7" w:name="__RefHeading___Toc321_2040901372"/>
      <w:bookmarkEnd w:id="7"/>
      <w:r>
        <w:rPr/>
        <w:t>Vodorovné konstrukce</w:t>
      </w:r>
    </w:p>
    <w:p>
      <w:pPr>
        <w:pStyle w:val="CalibryHonza"/>
        <w:rPr>
          <w:rFonts w:ascii="Trebuchet MS" w:hAnsi="Trebuchet MS"/>
          <w:u w:val="single"/>
        </w:rPr>
      </w:pPr>
      <w:r>
        <w:rPr>
          <w:u w:val="single"/>
        </w:rPr>
      </w:r>
    </w:p>
    <w:p>
      <w:pPr>
        <w:pStyle w:val="CalibryHonza"/>
        <w:rPr>
          <w:rFonts w:ascii="Trebuchet MS" w:hAnsi="Trebuchet MS"/>
        </w:rPr>
      </w:pPr>
      <w:r>
        <w:rPr/>
        <w:t xml:space="preserve">Stropní konstrukce bude trámová, dřevěná. Dřevo smrkové masiv, rostlé řezivo třídy C22 (SI jakost) Stropní konstrukce bude zároveň tvořit konstrukci střechy. Trámy 80/160 mm, á 0,8 m. Trámy budou zaklopeny celoplošným bedněním z OSB desek. Zaklop bude řádně prošrubován, aby zajistil konstrukční ztužení. Průvlaky a překlady budou tvořeny dřevěnými trámky, nebo zdvojenou konstrukcí z KVH hranolů. </w:t>
      </w:r>
    </w:p>
    <w:p>
      <w:pPr>
        <w:pStyle w:val="CalibryHonza"/>
        <w:rPr>
          <w:rFonts w:ascii="Trebuchet MS" w:hAnsi="Trebuchet MS"/>
        </w:rPr>
      </w:pPr>
      <w:r>
        <w:rPr/>
        <w:t>Pro zajištění subtilního výrazu přesahů střechy jsou neizolované částí střechy osazeny výše. Horní střešní rovina je zachována v jedné ploše. Dimenze kotvení jižních krakorců bude součástí dodávky realizace stavby. Předpokládány jsou vícenásobné šroubové spoje.</w:t>
      </w:r>
    </w:p>
    <w:p>
      <w:pPr>
        <w:pStyle w:val="CalibryHonza"/>
        <w:rPr>
          <w:rFonts w:ascii="Trebuchet MS" w:hAnsi="Trebuchet MS"/>
        </w:rPr>
      </w:pPr>
      <w:r>
        <w:rPr/>
      </w:r>
    </w:p>
    <w:p>
      <w:pPr>
        <w:pStyle w:val="Heading2"/>
        <w:ind w:hanging="0" w:left="0"/>
        <w:rPr/>
      </w:pPr>
      <w:bookmarkStart w:id="8" w:name="__RefHeading___Toc323_2040901372"/>
      <w:bookmarkEnd w:id="8"/>
      <w:r>
        <w:rPr/>
        <w:t>Schodiště a rampy</w:t>
      </w:r>
    </w:p>
    <w:p>
      <w:pPr>
        <w:pStyle w:val="CalibryHonza"/>
        <w:rPr>
          <w:rFonts w:ascii="Trebuchet MS" w:hAnsi="Trebuchet MS"/>
        </w:rPr>
      </w:pPr>
      <w:r>
        <w:rPr/>
      </w:r>
    </w:p>
    <w:p>
      <w:pPr>
        <w:pStyle w:val="CalibryHonza"/>
        <w:rPr>
          <w:rFonts w:ascii="Trebuchet MS" w:hAnsi="Trebuchet MS"/>
        </w:rPr>
      </w:pPr>
      <w:r>
        <w:rPr/>
        <w:t>Vstup na terasu z jižní strany bude opatřen dvěma stupni. Stupně budou prefabrikované z pohledového betonu. Rozměry stupně jsou 300/300 mm, délka 2 m. Stupně budou osazeny do zhutněného pískového lože. Poloha stupňů bude půdorysně v ose fasádních otvorů.</w:t>
      </w:r>
    </w:p>
    <w:p>
      <w:pPr>
        <w:pStyle w:val="CalibryHonza"/>
        <w:rPr>
          <w:rFonts w:ascii="Trebuchet MS" w:hAnsi="Trebuchet MS"/>
        </w:rPr>
      </w:pPr>
      <w:r>
        <w:rPr/>
      </w:r>
    </w:p>
    <w:p>
      <w:pPr>
        <w:pStyle w:val="CalibryHonza"/>
        <w:rPr>
          <w:rFonts w:ascii="Trebuchet MS" w:hAnsi="Trebuchet MS"/>
          <w:u w:val="single"/>
        </w:rPr>
      </w:pPr>
      <w:r>
        <w:rPr>
          <w:u w:val="single"/>
        </w:rPr>
      </w:r>
    </w:p>
    <w:p>
      <w:pPr>
        <w:pStyle w:val="Heading2"/>
        <w:ind w:hanging="0" w:left="0"/>
        <w:rPr/>
      </w:pPr>
      <w:bookmarkStart w:id="9" w:name="__RefHeading___Toc325_2040901372"/>
      <w:bookmarkEnd w:id="9"/>
      <w:r>
        <w:rPr/>
        <w:t>Tesařské konstrukce</w:t>
      </w:r>
    </w:p>
    <w:p>
      <w:pPr>
        <w:pStyle w:val="CalibryHonza"/>
        <w:rPr>
          <w:rFonts w:ascii="Trebuchet MS" w:hAnsi="Trebuchet MS"/>
          <w:u w:val="single"/>
        </w:rPr>
      </w:pPr>
      <w:r>
        <w:rPr>
          <w:u w:val="single"/>
        </w:rPr>
      </w:r>
    </w:p>
    <w:p>
      <w:pPr>
        <w:pStyle w:val="NoSpacing"/>
        <w:rPr>
          <w:rFonts w:ascii="Trebuchet MS" w:hAnsi="Trebuchet MS"/>
        </w:rPr>
      </w:pPr>
      <w:r>
        <w:rPr/>
        <w:t>Všechny dřevěné konstrukce ošetřit nátěrem proti škůdcům a dřevokazným houbám. Pro pohledové části použít bezbarvý nátěr. Pohledové části budou hoblované. Rostlé řezivo třídy C24 (SI jakost)</w:t>
      </w:r>
    </w:p>
    <w:p>
      <w:pPr>
        <w:pStyle w:val="NoSpacing"/>
        <w:rPr>
          <w:rFonts w:ascii="Trebuchet MS" w:hAnsi="Trebuchet MS"/>
        </w:rPr>
      </w:pPr>
      <w:r>
        <w:rPr/>
        <w:t>Dřevěná konstrukce terasy je uvažována z masivního dřeva ze severského modřínu. Všechny dřevěné prvky budou dodány s ochranou proti dřevokazným škůdcům a houbám.  Povrchová úprava dřeva umožní rovnoměrné stárnutí - zešednutí dřeva. Spojovací materiál bude nerezový, kvalitativně vyhovující danému prostředí.</w:t>
      </w:r>
    </w:p>
    <w:p>
      <w:pPr>
        <w:pStyle w:val="CalibryHonza"/>
        <w:rPr>
          <w:rFonts w:ascii="Trebuchet MS" w:hAnsi="Trebuchet MS"/>
        </w:rPr>
      </w:pPr>
      <w:r>
        <w:rPr/>
      </w:r>
    </w:p>
    <w:p>
      <w:pPr>
        <w:pStyle w:val="Heading2"/>
        <w:ind w:hanging="0" w:left="0"/>
        <w:rPr/>
      </w:pPr>
      <w:bookmarkStart w:id="10" w:name="__RefHeading___Toc327_2040901372"/>
      <w:bookmarkEnd w:id="10"/>
      <w:r>
        <w:rPr/>
        <w:t>Střecha</w:t>
      </w:r>
    </w:p>
    <w:p>
      <w:pPr>
        <w:pStyle w:val="CalibryHonza"/>
        <w:rPr>
          <w:rFonts w:ascii="Trebuchet MS" w:hAnsi="Trebuchet MS"/>
          <w:u w:val="single"/>
        </w:rPr>
      </w:pPr>
      <w:r>
        <w:rPr>
          <w:u w:val="single"/>
        </w:rPr>
      </w:r>
    </w:p>
    <w:p>
      <w:pPr>
        <w:pStyle w:val="CalibryHonza"/>
        <w:rPr>
          <w:rFonts w:ascii="Trebuchet MS" w:hAnsi="Trebuchet MS"/>
        </w:rPr>
      </w:pPr>
      <w:r>
        <w:rPr/>
        <w:t>Střecha bude plochá s povlakovou hydroizolační krytinou TPO/FPO. Barva fólie bude šedá. Dešťové vody budou svedeny na severní stranu do střešního žlabu a dvěma svody s lapači splavenin do ležaté kanalizace, retenční nádrže a poté zasakovány na pozemku.</w:t>
      </w:r>
    </w:p>
    <w:p>
      <w:pPr>
        <w:pStyle w:val="CalibryHonza"/>
        <w:rPr>
          <w:rFonts w:ascii="Trebuchet MS" w:hAnsi="Trebuchet MS"/>
        </w:rPr>
      </w:pPr>
      <w:r>
        <w:rPr/>
      </w:r>
    </w:p>
    <w:p>
      <w:pPr>
        <w:pStyle w:val="Heading2"/>
        <w:ind w:hanging="0" w:left="0"/>
        <w:rPr/>
      </w:pPr>
      <w:bookmarkStart w:id="11" w:name="__RefHeading___Toc329_2040901372"/>
      <w:bookmarkEnd w:id="11"/>
      <w:r>
        <w:rPr/>
        <w:t>Komín</w:t>
      </w:r>
    </w:p>
    <w:p>
      <w:pPr>
        <w:pStyle w:val="CalibryHonza"/>
        <w:rPr>
          <w:rFonts w:ascii="Trebuchet MS" w:hAnsi="Trebuchet MS"/>
        </w:rPr>
      </w:pPr>
      <w:r>
        <w:rPr/>
      </w:r>
    </w:p>
    <w:p>
      <w:pPr>
        <w:pStyle w:val="CalibryHonza"/>
        <w:rPr>
          <w:rFonts w:ascii="Trebuchet MS" w:hAnsi="Trebuchet MS"/>
        </w:rPr>
      </w:pPr>
      <w:r>
        <w:rPr/>
        <w:t>Komín bude typový, kompletní stavebnicový systém. Keramické tvarovky a vnitřní komínová vložka. Povrchová úprava v interiéru jádrová vápenná omítka a štuk. Povrchová úprava v exteriéru bud silikonová omítka, barva lomená bílá, velikost zrna 1,5 mm.</w:t>
      </w:r>
    </w:p>
    <w:p>
      <w:pPr>
        <w:pStyle w:val="CalibryHonza"/>
        <w:rPr>
          <w:rFonts w:ascii="Trebuchet MS" w:hAnsi="Trebuchet MS"/>
        </w:rPr>
      </w:pPr>
      <w:r>
        <w:rPr/>
        <w:t>Komín bude sloužit zároveň pro přívod spalovacího vzduchu. Komínová hlava bude zakončena systémovým oplechováním.</w:t>
      </w:r>
    </w:p>
    <w:p>
      <w:pPr>
        <w:pStyle w:val="CalibryHonza"/>
        <w:rPr>
          <w:rFonts w:ascii="Trebuchet MS" w:hAnsi="Trebuchet MS"/>
        </w:rPr>
      </w:pPr>
      <w:r>
        <w:rPr/>
        <w:t>Přívod spalovacího vzduchu pro krbovou vložku bude komínovým tělesem.</w:t>
      </w:r>
    </w:p>
    <w:p>
      <w:pPr>
        <w:pStyle w:val="CalibryHonza"/>
        <w:rPr>
          <w:rFonts w:ascii="Trebuchet MS" w:hAnsi="Trebuchet MS"/>
        </w:rPr>
      </w:pPr>
      <w:r>
        <w:rPr/>
      </w:r>
    </w:p>
    <w:p>
      <w:pPr>
        <w:pStyle w:val="Heading2"/>
        <w:ind w:hanging="0" w:left="0"/>
        <w:rPr/>
      </w:pPr>
      <w:bookmarkStart w:id="12" w:name="__RefHeading___Toc331_2040901372"/>
      <w:bookmarkEnd w:id="12"/>
      <w:r>
        <w:rPr/>
        <w:t>Příčky</w:t>
      </w:r>
    </w:p>
    <w:p>
      <w:pPr>
        <w:pStyle w:val="CalibryHonza"/>
        <w:rPr>
          <w:rFonts w:ascii="Trebuchet MS" w:hAnsi="Trebuchet MS"/>
          <w:u w:val="single"/>
        </w:rPr>
      </w:pPr>
      <w:r>
        <w:rPr>
          <w:u w:val="single"/>
        </w:rPr>
      </w:r>
    </w:p>
    <w:p>
      <w:pPr>
        <w:pStyle w:val="CalibryHonza"/>
        <w:rPr>
          <w:rFonts w:ascii="Trebuchet MS" w:hAnsi="Trebuchet MS"/>
        </w:rPr>
      </w:pPr>
      <w:r>
        <w:rPr/>
        <w:t>Příčky budou tvořeny stejně jako nosné stěny panely z KVH hranolů se záklopem sádrokartonovými deskami vyztuženými skelnými vlákny. Vedení IS bude v předstěnách. Pro rozvody elektrotechnické bude předstěna tl. 40 mm. Pro rozvody ZTI bude předstěna tl. 60 mm. Do příček bude vložena akustická izolace z minerální vlny.</w:t>
      </w:r>
    </w:p>
    <w:p>
      <w:pPr>
        <w:pStyle w:val="CalibryHonza"/>
        <w:rPr>
          <w:rFonts w:ascii="Trebuchet MS" w:hAnsi="Trebuchet MS"/>
        </w:rPr>
      </w:pPr>
      <w:r>
        <w:rPr/>
      </w:r>
    </w:p>
    <w:p>
      <w:pPr>
        <w:pStyle w:val="Heading2"/>
        <w:ind w:hanging="0" w:left="0"/>
        <w:rPr/>
      </w:pPr>
      <w:bookmarkStart w:id="13" w:name="__RefHeading___Toc333_2040901372"/>
      <w:bookmarkEnd w:id="13"/>
      <w:r>
        <w:rPr/>
        <w:t>Izolace proti vodě</w:t>
      </w:r>
    </w:p>
    <w:p>
      <w:pPr>
        <w:pStyle w:val="CalibryHonza"/>
        <w:rPr>
          <w:rFonts w:ascii="Trebuchet MS" w:hAnsi="Trebuchet MS"/>
        </w:rPr>
      </w:pPr>
      <w:r>
        <w:rPr/>
      </w:r>
    </w:p>
    <w:p>
      <w:pPr>
        <w:pStyle w:val="CalibryHonza"/>
        <w:rPr>
          <w:rFonts w:ascii="Trebuchet MS" w:hAnsi="Trebuchet MS"/>
        </w:rPr>
      </w:pPr>
      <w:r>
        <w:rPr/>
        <w:t xml:space="preserve">Spodní stavba obou objektů bude izolována proti zemní vlhkosti dvojitou hydroizolací z modifikovaného asfaltového pásu. Izolace spodní stavby tl. 2x4 mm. Izolace bude vytažena min. 300 mm nad úroveň přilehlého terénu. Hydroizolace pod stěnami musí mít konstantní tloušťku 2x4mm, aby byli stěny založeny na ideálně vyrovnaném podkladu. Hydroizolace střech bude povlaková z  TPO/FPO fólie. Podlahy budou zajištěny proti průsaku vody kvalitním hydroizolačním systémem, stěrkovou hydroizolací. Stěnovy budou opatřeny venkovní difúzně otevřenou fólií, odolnou proti UV záření v černé barvě. Tato fólie zajištuje větruodolnost skladby stěny. Směrem do interiéru budou stěny i strop uzavřeny OSB deskami sloužící jako parobrzda. Fólie budou prováděny dle technologických požadavků. Všechny spoje, spáry budou utěsněny a přelepeny systémovou páskou dle požadavků výrobce. Prostupy instalací budou utěsněny systémovými manžetami. </w:t>
      </w:r>
    </w:p>
    <w:p>
      <w:pPr>
        <w:pStyle w:val="CalibryHonza"/>
        <w:rPr>
          <w:rFonts w:ascii="Trebuchet MS" w:hAnsi="Trebuchet MS"/>
        </w:rPr>
      </w:pPr>
      <w:r>
        <w:rPr/>
        <w:t>Ve skladby vnitřních podlah a na stěnách WC bude provedna hydroizolační jednokomponetní stěrka. Na veřejných WC vytažena až po strop. Přechody stěrky podlaha a strop budou vyztuženy bandážními páskami.</w:t>
      </w:r>
    </w:p>
    <w:p>
      <w:pPr>
        <w:pStyle w:val="CalibryHonza"/>
        <w:rPr>
          <w:rFonts w:ascii="Trebuchet MS" w:hAnsi="Trebuchet MS"/>
        </w:rPr>
      </w:pPr>
      <w:r>
        <w:rPr/>
      </w:r>
    </w:p>
    <w:p>
      <w:pPr>
        <w:pStyle w:val="Heading2"/>
        <w:ind w:hanging="0" w:left="0"/>
        <w:rPr/>
      </w:pPr>
      <w:bookmarkStart w:id="14" w:name="__RefHeading___Toc335_2040901372"/>
      <w:bookmarkEnd w:id="14"/>
      <w:r>
        <w:rPr/>
        <w:t>Tepelná izolace</w:t>
      </w:r>
    </w:p>
    <w:p>
      <w:pPr>
        <w:pStyle w:val="CalibryHonza"/>
        <w:rPr>
          <w:rFonts w:ascii="Trebuchet MS" w:hAnsi="Trebuchet MS"/>
        </w:rPr>
      </w:pPr>
      <w:r>
        <w:rPr/>
      </w:r>
    </w:p>
    <w:p>
      <w:pPr>
        <w:pStyle w:val="CalibryHonza"/>
        <w:rPr>
          <w:rFonts w:ascii="Trebuchet MS" w:hAnsi="Trebuchet MS"/>
        </w:rPr>
      </w:pPr>
      <w:r>
        <w:rPr/>
        <w:t xml:space="preserve">Izolace podlahy bude z polystyrenu EPS tl. 120 mm. λ = 0,038 W/mK. Obvodové stěny budou zatepleny vloženou izolací z minerální vlny tl. 140 mm. λ = 0,038 W/mK. A obloženy dřevovláknitými deskami tl 100 mm. Konstrukce bude řešena jako difuzně otevřená. Konstrukce střechy bude zateplena izolací z PIR tl. 160 mm, </w:t>
      </w:r>
      <w:r>
        <w:rPr>
          <w:rFonts w:cs="Calibri"/>
        </w:rPr>
        <w:t>λ=0,022W/mK</w:t>
      </w:r>
      <w:r>
        <w:rPr/>
        <w:t>, vloženou nad stropní trámy.</w:t>
      </w:r>
    </w:p>
    <w:p>
      <w:pPr>
        <w:pStyle w:val="CalibryHonza"/>
        <w:rPr>
          <w:rFonts w:ascii="Trebuchet MS" w:hAnsi="Trebuchet MS"/>
        </w:rPr>
      </w:pPr>
      <w:r>
        <w:rPr/>
      </w:r>
    </w:p>
    <w:p>
      <w:pPr>
        <w:pStyle w:val="Heading2"/>
        <w:ind w:hanging="0" w:left="0"/>
        <w:rPr/>
      </w:pPr>
      <w:bookmarkStart w:id="15" w:name="__RefHeading___Toc337_2040901372"/>
      <w:bookmarkEnd w:id="15"/>
      <w:r>
        <w:rPr/>
        <w:t>Akustická izolace</w:t>
      </w:r>
    </w:p>
    <w:p>
      <w:pPr>
        <w:pStyle w:val="CalibryHonza"/>
        <w:rPr>
          <w:rFonts w:ascii="Trebuchet MS" w:hAnsi="Trebuchet MS"/>
        </w:rPr>
      </w:pPr>
      <w:r>
        <w:rPr/>
      </w:r>
    </w:p>
    <w:p>
      <w:pPr>
        <w:pStyle w:val="CalibryHonza"/>
        <w:rPr>
          <w:rFonts w:ascii="Trebuchet MS" w:hAnsi="Trebuchet MS"/>
        </w:rPr>
      </w:pPr>
      <w:r>
        <w:rPr/>
        <w:t>Bariéry proti vzduchové průzvučnosti jsou tvořeny stavebními konstrukcemi a výplněmi otvorů včetně dotěsnění ke stavební konstrukci. Pro zajištění dostatečné ochrany vůči přenosu kročejového hluku stavebními konstrukcemi je navrženo vybudování plovoucích podlah s důsledným oddilatováním této plovoucí desky od ohraničujících konstrukcí (zdí). Vnitřní příčky budou opatřeny vloženou akustickou izolací z minerální vlny. Okna budou garantovat splnění třídy zvukové izolace TZI 3.</w:t>
      </w:r>
    </w:p>
    <w:p>
      <w:pPr>
        <w:pStyle w:val="CalibryHonza"/>
        <w:rPr>
          <w:rFonts w:ascii="Trebuchet MS" w:hAnsi="Trebuchet MS"/>
        </w:rPr>
      </w:pPr>
      <w:r>
        <w:rPr/>
      </w:r>
    </w:p>
    <w:p>
      <w:pPr>
        <w:pStyle w:val="Heading2"/>
        <w:ind w:hanging="0" w:left="0"/>
        <w:rPr/>
      </w:pPr>
      <w:bookmarkStart w:id="16" w:name="__RefHeading___Toc339_2040901372"/>
      <w:bookmarkEnd w:id="16"/>
      <w:r>
        <w:rPr/>
        <w:t>Výplně otvorů</w:t>
      </w:r>
    </w:p>
    <w:p>
      <w:pPr>
        <w:pStyle w:val="CalibryHonza"/>
        <w:rPr>
          <w:rFonts w:ascii="Trebuchet MS" w:hAnsi="Trebuchet MS"/>
          <w:u w:val="single"/>
        </w:rPr>
      </w:pPr>
      <w:r>
        <w:rPr>
          <w:u w:val="single"/>
        </w:rPr>
      </w:r>
    </w:p>
    <w:p>
      <w:pPr>
        <w:pStyle w:val="CalibryHonza"/>
        <w:rPr>
          <w:rFonts w:ascii="Trebuchet MS" w:hAnsi="Trebuchet MS"/>
        </w:rPr>
      </w:pPr>
      <w:r>
        <w:rPr/>
        <w:t>Venkovní dvoukřídlé dveře budou plastové, výplň tepelně izolační trojsklo, bezpečnostní. Dveře budou celoprosklené. Zasklení bude opatřeno značením pro slabozraké, grafický pás š.50 mm ve výšce 900 mm a 1500 mm. Vstupní dveře budou otvíravé s obvodovým kováním, s bezpečnostním zámkem a cylindrickou vložkou. Vnější prvky kování (kliky, rozety, olivy) budou vyvzorkovány a odsouhlaseny v rámci AD. Otvírání je vyznačeno v pohledech ve stavební části a v grafické příloze výpisů prvků. Dveře budou vyrobeny a osazeny renomovanou firmou s garancí dodržení požadované hodnoty součinitele prostupu tepla min U</w:t>
      </w:r>
      <w:r>
        <w:rPr>
          <w:vertAlign w:val="subscript"/>
        </w:rPr>
        <w:t>w</w:t>
      </w:r>
      <w:r>
        <w:rPr/>
        <w:t xml:space="preserve"> = 0,9 W/m</w:t>
      </w:r>
      <w:r>
        <w:rPr>
          <w:vertAlign w:val="superscript"/>
        </w:rPr>
        <w:t>2</w:t>
      </w:r>
      <w:r>
        <w:rPr/>
        <w:t>.K a se součinitelem spárové průvzdušnosti max  i</w:t>
      </w:r>
      <w:r>
        <w:rPr>
          <w:vertAlign w:val="subscript"/>
        </w:rPr>
        <w:t>LV</w:t>
      </w:r>
      <w:r>
        <w:rPr/>
        <w:t xml:space="preserve"> = 0,6.10</w:t>
      </w:r>
      <w:r>
        <w:rPr>
          <w:vertAlign w:val="superscript"/>
        </w:rPr>
        <w:t>-4</w:t>
      </w:r>
      <w:r>
        <w:rPr/>
        <w:t xml:space="preserve"> (ČSN 73 0540-2). Venkovní dveře budou ve spodní části osazena rozšiřovacím profilem na tl. skladby podlahy. Barva rámů bude bílá. Přesný odstín bude určen a odsouhlasen projektantem. Výplně otvoru budou navzájem barevně sladěny. Součástí venkovních otvorů budou i dvoukřídlé otvíravé okenice. Okenice budou z vodě odolné překližky tl. 25 mm. Povrchová úprava bude v bílé barvě a bude sjednocená s obkladem fasády.</w:t>
      </w:r>
    </w:p>
    <w:p>
      <w:pPr>
        <w:pStyle w:val="CalibryHonza"/>
        <w:rPr>
          <w:rFonts w:ascii="Trebuchet MS" w:hAnsi="Trebuchet MS"/>
        </w:rPr>
      </w:pPr>
      <w:r>
        <w:rPr/>
        <w:tab/>
        <w:t>Vnitřní dveře budou dřevěné z lehčených děrovaných dřevotřískových desek. Povrchová úprava CPL. Dveře budou osazené v obložkové zárubni se světlou výškou otvoru 2100 mm. Kování dveří bude celokovové. Barva materiál a přesný odstín bude odsouhlasen v rámci AD.</w:t>
      </w:r>
    </w:p>
    <w:p>
      <w:pPr>
        <w:pStyle w:val="CalibryHonza"/>
        <w:rPr>
          <w:rFonts w:ascii="Trebuchet MS" w:hAnsi="Trebuchet MS"/>
        </w:rPr>
      </w:pPr>
      <w:r>
        <w:rPr/>
        <w:t xml:space="preserve">Vstupní dveře na veřejná WC budou ocelové dvouvrstvé z tepelnou izolací. Dveře budou označeny grafickými a haptickými (hmatovými) štítky pro osoby se sníženou schopností pohybu a orientace. </w:t>
      </w:r>
    </w:p>
    <w:p>
      <w:pPr>
        <w:pStyle w:val="CalibryHonza"/>
        <w:rPr>
          <w:rFonts w:ascii="Trebuchet MS" w:hAnsi="Trebuchet MS"/>
        </w:rPr>
      </w:pPr>
      <w:r>
        <w:rPr/>
      </w:r>
    </w:p>
    <w:p>
      <w:pPr>
        <w:pStyle w:val="CalibryHonza"/>
        <w:rPr>
          <w:rFonts w:ascii="Trebuchet MS" w:hAnsi="Trebuchet MS"/>
        </w:rPr>
      </w:pPr>
      <w:r>
        <w:rPr/>
        <w:t>Vstupní dveře na jižní straně budou výšky 2000mm, nad dveřmi bude dvojice oken o rozměru 325x810 mm otvíravě sklopných. Tyto okna zajišťují přirozenou výměnu vzduchu hlavního prostoru. Ovládání bude manuální okenní klikou.</w:t>
      </w:r>
    </w:p>
    <w:p>
      <w:pPr>
        <w:pStyle w:val="CalibryHonza"/>
        <w:rPr>
          <w:rFonts w:ascii="Trebuchet MS" w:hAnsi="Trebuchet MS"/>
        </w:rPr>
      </w:pPr>
      <w:r>
        <w:rPr/>
      </w:r>
    </w:p>
    <w:p>
      <w:pPr>
        <w:pStyle w:val="Heading2"/>
        <w:ind w:hanging="0" w:left="0"/>
        <w:rPr/>
      </w:pPr>
      <w:bookmarkStart w:id="17" w:name="__RefHeading___Toc341_2040901372"/>
      <w:bookmarkEnd w:id="17"/>
      <w:r>
        <w:rPr/>
        <w:t>Podlahy</w:t>
      </w:r>
    </w:p>
    <w:p>
      <w:pPr>
        <w:pStyle w:val="CalibryHonza"/>
        <w:rPr>
          <w:rFonts w:ascii="Trebuchet MS" w:hAnsi="Trebuchet MS"/>
        </w:rPr>
      </w:pPr>
      <w:r>
        <w:rPr/>
      </w:r>
    </w:p>
    <w:p>
      <w:pPr>
        <w:pStyle w:val="CalibryHonza"/>
        <w:rPr>
          <w:rFonts w:ascii="Trebuchet MS" w:hAnsi="Trebuchet MS"/>
        </w:rPr>
      </w:pPr>
      <w:r>
        <w:rPr/>
        <w:t>Podlahy jsou navrženy jako těžké plovoucí s dilatací od nosných konstrukcí a příček. Plovoucí podlahy splňují požadavky na zvukovou a kročejovou izolaci dle ČSN 730532. Zhotovitel musí zároveň zaručit splnění požadavků na provedení podlah dle normy ČSN 74 4505 – Podlahy. Společná ustanovení. Podlahové konstrukce na terénu budou splňovat požadovaný tepelný odpor dle ČSN 73 0540-2.</w:t>
      </w:r>
    </w:p>
    <w:p>
      <w:pPr>
        <w:pStyle w:val="CalibryHonza"/>
        <w:rPr>
          <w:rFonts w:ascii="Trebuchet MS" w:hAnsi="Trebuchet MS"/>
        </w:rPr>
      </w:pPr>
      <w:r>
        <w:rPr/>
        <w:t>Podrobný popis souvrství viz. skladby podlah.</w:t>
      </w:r>
    </w:p>
    <w:p>
      <w:pPr>
        <w:pStyle w:val="CalibryHonza"/>
        <w:rPr>
          <w:rFonts w:ascii="Trebuchet MS" w:hAnsi="Trebuchet MS"/>
        </w:rPr>
      </w:pPr>
      <w:r>
        <w:rPr/>
      </w:r>
    </w:p>
    <w:p>
      <w:pPr>
        <w:pStyle w:val="Heading2"/>
        <w:ind w:hanging="0" w:left="0"/>
        <w:rPr/>
      </w:pPr>
      <w:bookmarkStart w:id="18" w:name="__RefHeading___Toc343_2040901372"/>
      <w:bookmarkEnd w:id="18"/>
      <w:r>
        <w:rPr/>
        <w:t>Vnitřní úpravy povrchů</w:t>
      </w:r>
    </w:p>
    <w:p>
      <w:pPr>
        <w:pStyle w:val="CalibryHonza"/>
        <w:rPr>
          <w:rFonts w:ascii="Trebuchet MS" w:hAnsi="Trebuchet MS"/>
        </w:rPr>
      </w:pPr>
      <w:r>
        <w:rPr/>
      </w:r>
    </w:p>
    <w:p>
      <w:pPr>
        <w:pStyle w:val="CalibryHonza"/>
        <w:jc w:val="left"/>
        <w:rPr>
          <w:rFonts w:ascii="Trebuchet MS" w:hAnsi="Trebuchet MS"/>
        </w:rPr>
      </w:pPr>
      <w:r>
        <w:rPr/>
        <w:t>Vnitřní povrch stěn bude tvořen sádrokartonovými deskami vyztuženými skelnými vlákny, 2x malba. Pro strop bude použit podhled s nosnou konstrukcí z CD profilů 27mm, záklop z desek SDK tl. 12,5mm, 2x malba. Sádrokartonové podhledy a příčky budou se standardní úpravou s výmalbou, s použitím nárožních a zakončovacích profilů. Veškeré spáry v sádrokartonech budou bandážovány, provedení bude odpovídat standardu firmy Rigips, event. Knauf. Pro veškeré sádrokartony ve vlhkých prostorech budou použity vodě odolné SDK desky. Místnosti budou 2x vymalovány bílou barvou. Výmalba bude se vysokou otěruvzdorností třída 3 podle  ČSN 13 300</w:t>
      </w:r>
    </w:p>
    <w:p>
      <w:pPr>
        <w:pStyle w:val="CalibryHonza"/>
        <w:rPr>
          <w:rFonts w:ascii="Trebuchet MS" w:hAnsi="Trebuchet MS"/>
        </w:rPr>
      </w:pPr>
      <w:r>
        <w:rPr/>
      </w:r>
    </w:p>
    <w:p>
      <w:pPr>
        <w:pStyle w:val="CalibryHonza"/>
        <w:rPr>
          <w:rFonts w:ascii="Trebuchet MS" w:hAnsi="Trebuchet MS"/>
        </w:rPr>
      </w:pPr>
      <w:r>
        <w:rPr/>
        <w:t>Stěny v koupelnách a na WC budou obloženy keramickým obkladem. Projektant předepisuje spárování ve vlhkých provozech vodovzdorným tmelem a zaspárování styku podlaha stěna kyselým silikonovým tmelem v barvě příslušné spárovací hmoty. Svislé a vodorovné kouty obkladů stěn budou spárovány tmelem bez použití lišt. Rohy obkladů na rozích přizdívek budou opatřeny nerezovou rohovou lištou (Průřez tvaru L). Vodorovný rohový kout kolem van a sprchových koutů, stejně tak styk zavěšené mísy a umyvadla u stěn, bude zatěsněn proti vodě kyselým silikonovým tmelem v bílé barvě.</w:t>
      </w:r>
    </w:p>
    <w:p>
      <w:pPr>
        <w:pStyle w:val="CalibryHonza"/>
        <w:rPr>
          <w:rFonts w:ascii="Trebuchet MS" w:hAnsi="Trebuchet MS"/>
        </w:rPr>
      </w:pPr>
      <w:r>
        <w:rPr/>
      </w:r>
    </w:p>
    <w:p>
      <w:pPr>
        <w:pStyle w:val="CalibryHonza"/>
        <w:rPr>
          <w:rFonts w:ascii="Trebuchet MS" w:hAnsi="Trebuchet MS"/>
        </w:rPr>
      </w:pPr>
      <w:r>
        <w:rPr/>
        <w:t>Podlahová krytina bude v celém objektu jednotná. Nášlapná vrstva bude z keramické dlažby. Dlažba bude velkoformátová, kalibrovaná, protiskluzná (R10). Rozdílné materiály, nebo barevnost podlahové krytiny bude opatřena na styku vhodnou přechodovou lištou. V případě rozdílných povrchů podlah nebo barevnosti ve dveřích bez prahu, bude dělící nebo přechodová kovová lišta osazena na osu dveřního křídla.</w:t>
      </w:r>
    </w:p>
    <w:p>
      <w:pPr>
        <w:pStyle w:val="CalibryHonza"/>
        <w:rPr>
          <w:rFonts w:ascii="Trebuchet MS" w:hAnsi="Trebuchet MS"/>
        </w:rPr>
      </w:pPr>
      <w:r>
        <w:rPr/>
      </w:r>
    </w:p>
    <w:p>
      <w:pPr>
        <w:pStyle w:val="CalibryHonza"/>
        <w:rPr>
          <w:rFonts w:ascii="Trebuchet MS" w:hAnsi="Trebuchet MS"/>
        </w:rPr>
      </w:pPr>
      <w:r>
        <w:rPr/>
        <w:t>Pro obklad a i dlažbu bude osazeny prvky ze stejné výrobní šarže. Se stejným vzhledem.</w:t>
      </w:r>
    </w:p>
    <w:p>
      <w:pPr>
        <w:pStyle w:val="CalibryHonza"/>
        <w:rPr>
          <w:rFonts w:ascii="Trebuchet MS" w:hAnsi="Trebuchet MS"/>
        </w:rPr>
      </w:pPr>
      <w:r>
        <w:rPr/>
      </w:r>
    </w:p>
    <w:p>
      <w:pPr>
        <w:pStyle w:val="CalibryHonza"/>
        <w:rPr>
          <w:rFonts w:ascii="Trebuchet MS" w:hAnsi="Trebuchet MS"/>
        </w:rPr>
      </w:pPr>
      <w:r>
        <w:rPr/>
        <w:t>Požadavky na vlastnosti podlah</w:t>
      </w:r>
    </w:p>
    <w:p>
      <w:pPr>
        <w:pStyle w:val="CalibryHonza"/>
        <w:rPr>
          <w:b/>
          <w:bCs/>
        </w:rPr>
      </w:pPr>
      <w:r>
        <w:rPr>
          <w:b/>
          <w:bCs/>
        </w:rPr>
        <w:t>keramická dlažba</w:t>
      </w:r>
    </w:p>
    <w:p>
      <w:pPr>
        <w:pStyle w:val="CalibryHonza"/>
        <w:tabs>
          <w:tab w:val="clear" w:pos="0"/>
          <w:tab w:val="left" w:pos="540" w:leader="none"/>
          <w:tab w:val="left" w:pos="3180" w:leader="none"/>
        </w:tabs>
        <w:rPr>
          <w:b/>
          <w:bCs/>
        </w:rPr>
      </w:pPr>
      <w:r>
        <w:rPr>
          <w:b/>
          <w:bCs/>
        </w:rPr>
        <w:tab/>
      </w:r>
      <w:r>
        <w:rPr>
          <w:b w:val="false"/>
          <w:bCs w:val="false"/>
        </w:rPr>
        <w:t>- kalibrovaná</w:t>
      </w:r>
    </w:p>
    <w:p>
      <w:pPr>
        <w:pStyle w:val="CalibryHonza"/>
        <w:tabs>
          <w:tab w:val="clear" w:pos="0"/>
          <w:tab w:val="left" w:pos="540" w:leader="none"/>
          <w:tab w:val="left" w:pos="3180" w:leader="none"/>
        </w:tabs>
        <w:rPr>
          <w:b/>
          <w:bCs/>
        </w:rPr>
      </w:pPr>
      <w:r>
        <w:rPr>
          <w:b w:val="false"/>
          <w:bCs w:val="false"/>
        </w:rPr>
        <w:tab/>
        <w:t xml:space="preserve">- protiskluzná </w:t>
        <w:tab/>
        <w:t>R10</w:t>
      </w:r>
    </w:p>
    <w:p>
      <w:pPr>
        <w:pStyle w:val="CalibryHonza"/>
        <w:tabs>
          <w:tab w:val="clear" w:pos="0"/>
          <w:tab w:val="left" w:pos="540" w:leader="none"/>
          <w:tab w:val="left" w:pos="3180" w:leader="none"/>
        </w:tabs>
        <w:rPr>
          <w:b/>
          <w:bCs/>
        </w:rPr>
      </w:pPr>
      <w:r>
        <w:rPr>
          <w:b w:val="false"/>
          <w:bCs w:val="false"/>
        </w:rPr>
        <w:tab/>
        <w:t>- mechanická odolnost</w:t>
        <w:tab/>
        <w:t>slinutá, zvýšená odolnost proti obrusu</w:t>
      </w:r>
    </w:p>
    <w:p>
      <w:pPr>
        <w:pStyle w:val="CalibryHonza"/>
        <w:tabs>
          <w:tab w:val="clear" w:pos="0"/>
          <w:tab w:val="left" w:pos="540" w:leader="none"/>
          <w:tab w:val="left" w:pos="3180" w:leader="none"/>
        </w:tabs>
        <w:rPr>
          <w:b/>
          <w:bCs/>
        </w:rPr>
      </w:pPr>
      <w:r>
        <w:rPr>
          <w:b w:val="false"/>
          <w:bCs w:val="false"/>
        </w:rPr>
        <w:tab/>
        <w:tab/>
        <w:t>(případně glazovaná PEI 5)</w:t>
      </w:r>
    </w:p>
    <w:p>
      <w:pPr>
        <w:pStyle w:val="CalibryHonza"/>
        <w:rPr>
          <w:b/>
          <w:bCs/>
        </w:rPr>
      </w:pPr>
      <w:r>
        <w:rPr>
          <w:b/>
          <w:bCs/>
        </w:rPr>
        <w:t>vnější terasová prkna</w:t>
      </w:r>
    </w:p>
    <w:p>
      <w:pPr>
        <w:pStyle w:val="CalibryHonza"/>
        <w:tabs>
          <w:tab w:val="clear" w:pos="0"/>
          <w:tab w:val="left" w:pos="540" w:leader="none"/>
          <w:tab w:val="left" w:pos="3180" w:leader="none"/>
        </w:tabs>
        <w:rPr>
          <w:rFonts w:ascii="Trebuchet MS" w:hAnsi="Trebuchet MS"/>
        </w:rPr>
      </w:pPr>
      <w:r>
        <w:rPr/>
        <w:tab/>
        <w:t>- třída pevnosti</w:t>
        <w:tab/>
        <w:t>C24</w:t>
      </w:r>
    </w:p>
    <w:p>
      <w:pPr>
        <w:pStyle w:val="CalibryHonza"/>
        <w:tabs>
          <w:tab w:val="clear" w:pos="0"/>
          <w:tab w:val="left" w:pos="540" w:leader="none"/>
          <w:tab w:val="left" w:pos="3180" w:leader="none"/>
        </w:tabs>
        <w:rPr>
          <w:rFonts w:ascii="Trebuchet MS" w:hAnsi="Trebuchet MS"/>
        </w:rPr>
      </w:pPr>
      <w:r>
        <w:rPr/>
        <w:tab/>
        <w:t>- řezivo</w:t>
        <w:tab/>
        <w:t>terasová prkna 27 mm, severský modřín</w:t>
      </w:r>
    </w:p>
    <w:p>
      <w:pPr>
        <w:pStyle w:val="CalibryHonza"/>
        <w:tabs>
          <w:tab w:val="clear" w:pos="0"/>
          <w:tab w:val="left" w:pos="540" w:leader="none"/>
          <w:tab w:val="left" w:pos="3180" w:leader="none"/>
        </w:tabs>
        <w:rPr>
          <w:rFonts w:ascii="Trebuchet MS" w:hAnsi="Trebuchet MS"/>
        </w:rPr>
      </w:pPr>
      <w:r>
        <w:rPr/>
        <w:tab/>
        <w:t>- povrch</w:t>
        <w:tab/>
        <w:t>vroubkovaná,</w:t>
      </w:r>
    </w:p>
    <w:p>
      <w:pPr>
        <w:pStyle w:val="CalibryHonza"/>
        <w:tabs>
          <w:tab w:val="clear" w:pos="0"/>
          <w:tab w:val="left" w:pos="540" w:leader="none"/>
          <w:tab w:val="left" w:pos="3180" w:leader="none"/>
        </w:tabs>
        <w:rPr>
          <w:rFonts w:ascii="Trebuchet MS" w:hAnsi="Trebuchet MS"/>
        </w:rPr>
      </w:pPr>
      <w:r>
        <w:rPr/>
        <w:tab/>
        <w:t>- kvalita</w:t>
        <w:tab/>
        <w:t>AB</w:t>
      </w:r>
    </w:p>
    <w:p>
      <w:pPr>
        <w:pStyle w:val="CalibryHonza"/>
        <w:rPr>
          <w:rFonts w:ascii="Trebuchet MS" w:hAnsi="Trebuchet MS"/>
        </w:rPr>
      </w:pPr>
      <w:r>
        <w:rPr/>
      </w:r>
    </w:p>
    <w:p>
      <w:pPr>
        <w:pStyle w:val="Heading2"/>
        <w:ind w:hanging="0" w:left="0"/>
        <w:rPr/>
      </w:pPr>
      <w:bookmarkStart w:id="19" w:name="__RefHeading___Toc430_1817819461"/>
      <w:bookmarkEnd w:id="19"/>
      <w:r>
        <w:rPr/>
        <w:t>Barevnost a design dlažby a obkladů</w:t>
      </w:r>
    </w:p>
    <w:p>
      <w:pPr>
        <w:pStyle w:val="CalibryHonza"/>
        <w:rPr>
          <w:rFonts w:ascii="Trebuchet MS" w:hAnsi="Trebuchet MS"/>
        </w:rPr>
      </w:pPr>
      <w:r>
        <w:rPr/>
        <w:t>Keramická dlažba a keramické obklady stěny jsou navrženy v šedém odstínu s imitací vzhledu betonu.</w:t>
      </w:r>
    </w:p>
    <w:p>
      <w:pPr>
        <w:pStyle w:val="CalibryHonza"/>
        <w:rPr>
          <w:rFonts w:ascii="Trebuchet MS" w:hAnsi="Trebuchet MS"/>
        </w:rPr>
      </w:pPr>
      <w:r>
        <w:rPr/>
      </w:r>
    </w:p>
    <w:p>
      <w:pPr>
        <w:pStyle w:val="CalibryHonza"/>
        <w:rPr>
          <w:rFonts w:ascii="Trebuchet MS" w:hAnsi="Trebuchet MS"/>
        </w:rPr>
      </w:pPr>
      <w:r>
        <w:rPr>
          <w:b/>
        </w:rPr>
        <w:t>Všechny povrchové úpravy budou odsouhlaseny investorem a architektem stavby.</w:t>
      </w:r>
    </w:p>
    <w:p>
      <w:pPr>
        <w:pStyle w:val="CalibryHonza"/>
        <w:rPr>
          <w:rFonts w:ascii="Trebuchet MS" w:hAnsi="Trebuchet MS"/>
          <w:u w:val="single"/>
        </w:rPr>
      </w:pPr>
      <w:r>
        <w:rPr>
          <w:u w:val="single"/>
        </w:rPr>
      </w:r>
    </w:p>
    <w:p>
      <w:pPr>
        <w:pStyle w:val="Heading2"/>
        <w:ind w:hanging="0" w:left="0"/>
        <w:rPr/>
      </w:pPr>
      <w:bookmarkStart w:id="20" w:name="__RefHeading___Toc345_2040901372"/>
      <w:bookmarkEnd w:id="20"/>
      <w:r>
        <w:rPr/>
        <w:t>Vnější úpravy povrchů</w:t>
      </w:r>
    </w:p>
    <w:p>
      <w:pPr>
        <w:pStyle w:val="CalibryHonza"/>
        <w:rPr>
          <w:rFonts w:ascii="Trebuchet MS" w:hAnsi="Trebuchet MS"/>
        </w:rPr>
      </w:pPr>
      <w:r>
        <w:rPr/>
      </w:r>
    </w:p>
    <w:p>
      <w:pPr>
        <w:pStyle w:val="CalibryHonza"/>
        <w:rPr>
          <w:rFonts w:ascii="Trebuchet MS" w:hAnsi="Trebuchet MS"/>
        </w:rPr>
      </w:pPr>
      <w:r>
        <w:rPr/>
        <w:t>Severní a východní fasáda bude obložena dřevěným obkladem ze severského modřínu. Rhombus 100/25 mm, mezera 5 mm. Jižní a západní fasáda bude chráněna předstupující střechou a bude obložena voděodolnou překližkou. Překližka bude s finální povrchovou úpravou v bílé barvě. Z voděodolné překližky budou provedeny i okenice. Terasa bude provedena z terasových prken ze severského modřínu. Dřevěné prvky budou dodány s ochranou proti dřevokazným škůdcům a houbám.  Povrchová úprava dřeva umožní rovnoměrné přirozené stárnutí - zešednutí dřeva. Střešní krytina bude povlaková z PVC v barvě šedé.</w:t>
      </w:r>
    </w:p>
    <w:p>
      <w:pPr>
        <w:pStyle w:val="CalibryHonza"/>
        <w:rPr>
          <w:rFonts w:ascii="Trebuchet MS" w:hAnsi="Trebuchet MS"/>
        </w:rPr>
      </w:pPr>
      <w:r>
        <w:rPr/>
        <w:t>Výplně otvorů budou tvořeny dvoukřídlými dveřmi. Ramy budou plastové v barvě bílé. Zasklení bude tepelně izolačním trojsklem. Zasklení bude bezpečnostní.</w:t>
      </w:r>
    </w:p>
    <w:p>
      <w:pPr>
        <w:pStyle w:val="CalibryHonza"/>
        <w:rPr>
          <w:rFonts w:ascii="Trebuchet MS" w:hAnsi="Trebuchet MS"/>
        </w:rPr>
      </w:pPr>
      <w:r>
        <w:rPr/>
        <w:t>Zámečnické výrobky budou s finální úpravou žárovým zinkováním.  Klempířské výrobky jsou uvažovány z taženého AL plechu v šedé barevnosti. Ostatní výrobky v exteriéru domu budou dodávány s definitivní povrchovou úpravou. Přesné označení barev bude provedeno dle vzorníku vybraného dodavatele.</w:t>
      </w:r>
    </w:p>
    <w:p>
      <w:pPr>
        <w:pStyle w:val="CalibryHonza"/>
        <w:rPr>
          <w:rFonts w:ascii="Trebuchet MS" w:hAnsi="Trebuchet MS"/>
        </w:rPr>
      </w:pPr>
      <w:r>
        <w:rPr/>
      </w:r>
    </w:p>
    <w:p>
      <w:pPr>
        <w:pStyle w:val="CalibryHonza"/>
        <w:rPr>
          <w:rFonts w:ascii="Trebuchet MS" w:hAnsi="Trebuchet MS"/>
        </w:rPr>
      </w:pPr>
      <w:r>
        <w:rPr>
          <w:b/>
        </w:rPr>
        <w:t>Všechny povrchové úpravy budou odsouhlaseny investorem a architektem stavby.</w:t>
      </w:r>
    </w:p>
    <w:p>
      <w:pPr>
        <w:pStyle w:val="CalibryHonza"/>
        <w:rPr>
          <w:rFonts w:ascii="Trebuchet MS" w:hAnsi="Trebuchet MS"/>
          <w:b/>
        </w:rPr>
      </w:pPr>
      <w:r>
        <w:rPr>
          <w:b/>
        </w:rPr>
      </w:r>
    </w:p>
    <w:p>
      <w:pPr>
        <w:pStyle w:val="Heading2"/>
        <w:ind w:hanging="0" w:left="0"/>
        <w:rPr/>
      </w:pPr>
      <w:bookmarkStart w:id="21" w:name="__RefHeading___Toc347_2040901372"/>
      <w:bookmarkEnd w:id="21"/>
      <w:r>
        <w:rPr/>
        <w:t>Zámečnické výrobky</w:t>
      </w:r>
    </w:p>
    <w:p>
      <w:pPr>
        <w:pStyle w:val="CalibryHonza"/>
        <w:rPr>
          <w:rFonts w:ascii="Trebuchet MS" w:hAnsi="Trebuchet MS"/>
        </w:rPr>
      </w:pPr>
      <w:r>
        <w:rPr/>
      </w:r>
    </w:p>
    <w:p>
      <w:pPr>
        <w:pStyle w:val="CalibryHonza"/>
        <w:rPr>
          <w:rFonts w:ascii="Trebuchet MS" w:hAnsi="Trebuchet MS"/>
        </w:rPr>
      </w:pPr>
      <w:r>
        <w:rPr/>
        <w:t xml:space="preserve">Zámečnické výrobky budou s finální úpravou žárovým zinkováním. Spojovací materiál bude nerezový, kvalitativně vyhovující danému prostředí. U všech zámečnický konstrukcí budou před výrobou zaměřeny skutečné rozměry okolních stav. konstrukcí. Výrobní dokumentace bude odsouhlasena projektantem stavby. </w:t>
      </w:r>
    </w:p>
    <w:p>
      <w:pPr>
        <w:pStyle w:val="CalibryHonza"/>
        <w:rPr>
          <w:rFonts w:ascii="Trebuchet MS" w:hAnsi="Trebuchet MS"/>
        </w:rPr>
      </w:pPr>
      <w:r>
        <w:rPr/>
        <w:t>Ostatní doplňky stavby (Skrytá dvířka, petlice, madla apod.) budou vyrobeny z nerezového plechu a odsouhlaseny projektantem. Přípojkové skříně, měření a ostatní prvky přístupné z fasády budou opatřeny skrytými dvířky v líci fasády. Dvířka budou mít materiál a povrchovou úpravu sjednocenou s fasádou. Otvírání skrytých dvířek EL rozvaděče bude odsouhlaseno architektem.</w:t>
      </w:r>
    </w:p>
    <w:p>
      <w:pPr>
        <w:pStyle w:val="CalibryHonza"/>
        <w:rPr>
          <w:rFonts w:ascii="Trebuchet MS" w:hAnsi="Trebuchet MS"/>
        </w:rPr>
      </w:pPr>
      <w:r>
        <w:rPr/>
      </w:r>
    </w:p>
    <w:p>
      <w:pPr>
        <w:pStyle w:val="Heading2"/>
        <w:ind w:hanging="0" w:left="0"/>
        <w:rPr/>
      </w:pPr>
      <w:bookmarkStart w:id="22" w:name="__RefHeading___Toc349_2040901372"/>
      <w:bookmarkEnd w:id="22"/>
      <w:r>
        <w:rPr/>
        <w:t>Klempířské výrobky</w:t>
      </w:r>
    </w:p>
    <w:p>
      <w:pPr>
        <w:pStyle w:val="CalibryHonza"/>
        <w:rPr>
          <w:rFonts w:ascii="Trebuchet MS" w:hAnsi="Trebuchet MS"/>
          <w:u w:val="single"/>
        </w:rPr>
      </w:pPr>
      <w:r>
        <w:rPr>
          <w:u w:val="single"/>
        </w:rPr>
      </w:r>
    </w:p>
    <w:p>
      <w:pPr>
        <w:pStyle w:val="NoSpacing"/>
        <w:rPr>
          <w:rFonts w:ascii="Trebuchet MS" w:hAnsi="Trebuchet MS"/>
        </w:rPr>
      </w:pPr>
      <w:r>
        <w:rPr/>
        <w:t>Klempířské konstrukce, oplechování střechy, odvodnění, apod. jsou navrženy z taženého AL plechu tl. 0,7 až 1 mm. Povrchová úprava dvojitým vypalovacím lakem. Bareva šedá. Všechny klempířské výrobky a práce budou odpovídat požadavkům ČSN 733610. Barva všech klempířských výrobku bude sjednocena a odsouhlasena.</w:t>
      </w:r>
    </w:p>
    <w:p>
      <w:pPr>
        <w:pStyle w:val="CalibryHonza"/>
        <w:rPr>
          <w:rFonts w:ascii="Trebuchet MS" w:hAnsi="Trebuchet MS"/>
        </w:rPr>
      </w:pPr>
      <w:r>
        <w:rPr/>
      </w:r>
    </w:p>
    <w:p>
      <w:pPr>
        <w:pStyle w:val="Heading2"/>
        <w:ind w:hanging="0" w:left="0"/>
        <w:rPr/>
      </w:pPr>
      <w:bookmarkStart w:id="23" w:name="__RefHeading___Toc351_2040901372"/>
      <w:bookmarkEnd w:id="23"/>
      <w:r>
        <w:rPr/>
        <w:t>Truhlářské výrobky</w:t>
      </w:r>
    </w:p>
    <w:p>
      <w:pPr>
        <w:pStyle w:val="CalibryHonza"/>
        <w:rPr>
          <w:rFonts w:ascii="Trebuchet MS" w:hAnsi="Trebuchet MS"/>
          <w:u w:val="single"/>
        </w:rPr>
      </w:pPr>
      <w:r>
        <w:rPr>
          <w:u w:val="single"/>
        </w:rPr>
      </w:r>
    </w:p>
    <w:p>
      <w:pPr>
        <w:pStyle w:val="CalibryHonza"/>
        <w:rPr>
          <w:rFonts w:ascii="Trebuchet MS" w:hAnsi="Trebuchet MS"/>
        </w:rPr>
      </w:pPr>
      <w:r>
        <w:rPr>
          <w:caps/>
        </w:rPr>
        <w:t>v</w:t>
      </w:r>
      <w:r>
        <w:rPr/>
        <w:t>eškeré konstrukční zabudované a nepřístupné dřevěné konstrukce budou impregnovány proti dřevokazným houbám, hnilobě a dřevokazným škůdcům vhodným impregnačním nátěrem. Přesná barevnost všech dřevěných prvků, případně dezén nebo materiálová varianta budou upřesněny architektem po konzultaci s dodavatelem. Vnitřní truhlářské prvky budou z dubové spárovky nebo masivu dubu, povrchová úprava tvrdý olej s voskem. Kuchyňské linky, korpus a dvířka z dřevotřískových desek s povrchovou úpravou vysokotlakým laminátem HPL, Desky budou odolné proti vlhkosti. pracovní deska bude z umělého kamene, nebo z dřevotřísky s vysokotlakým laminátem, postforming. Kování celokovové, zásuvky z celovýsuvy. Nábytek do vlhkého prostředí bude vyroben z HPL, kování odolné proti vlhkosti.</w:t>
      </w:r>
    </w:p>
    <w:p>
      <w:pPr>
        <w:pStyle w:val="CalibryHonza"/>
        <w:rPr>
          <w:rFonts w:ascii="Trebuchet MS" w:hAnsi="Trebuchet MS"/>
        </w:rPr>
      </w:pPr>
      <w:r>
        <w:rPr/>
      </w:r>
    </w:p>
    <w:p>
      <w:pPr>
        <w:pStyle w:val="Heading2"/>
        <w:ind w:hanging="0" w:left="0"/>
        <w:rPr/>
      </w:pPr>
      <w:bookmarkStart w:id="24" w:name="__RefHeading___Toc353_2040901372"/>
      <w:bookmarkEnd w:id="24"/>
      <w:r>
        <w:rPr/>
        <w:t>Zařizovací předměty</w:t>
      </w:r>
    </w:p>
    <w:p>
      <w:pPr>
        <w:pStyle w:val="CalibryHonza"/>
        <w:rPr>
          <w:rFonts w:ascii="Trebuchet MS" w:hAnsi="Trebuchet MS"/>
          <w:u w:val="single"/>
        </w:rPr>
      </w:pPr>
      <w:r>
        <w:rPr>
          <w:u w:val="single"/>
        </w:rPr>
      </w:r>
    </w:p>
    <w:p>
      <w:pPr>
        <w:pStyle w:val="CalibryHonza"/>
        <w:rPr>
          <w:rFonts w:ascii="Trebuchet MS" w:hAnsi="Trebuchet MS"/>
        </w:rPr>
      </w:pPr>
      <w:r>
        <w:rPr/>
        <w:t>Zařizovací předměty a doplňky budou vyvzorkovány a schváleny architektem. Umyvadla, WC mísy, pisoáry budou keramické, ve středním standartu, v barvě bílé. Zařizovací předměty na veřejných WC budou nerezové v antivandal provedení. Mísící baterie a doplňky jako WC štětky, zásobníky papíru, mýdla a ručníků budou kovové. Povrchová úprava lesklý/matný nerez. Dřez bude z nerezu. Elektrické spotřebiče budou energetické třídy A+++.</w:t>
      </w:r>
    </w:p>
    <w:p>
      <w:pPr>
        <w:pStyle w:val="CalibryHonza"/>
        <w:rPr>
          <w:rFonts w:ascii="Trebuchet MS" w:hAnsi="Trebuchet MS"/>
        </w:rPr>
      </w:pPr>
      <w:r>
        <w:rPr/>
      </w:r>
    </w:p>
    <w:p>
      <w:pPr>
        <w:pStyle w:val="Heading2"/>
        <w:ind w:hanging="0" w:left="0"/>
        <w:rPr/>
      </w:pPr>
      <w:bookmarkStart w:id="25" w:name="__RefHeading___Toc355_2040901372"/>
      <w:bookmarkEnd w:id="25"/>
      <w:r>
        <w:rPr/>
        <w:t>Bezbariérové WC</w:t>
      </w:r>
    </w:p>
    <w:p>
      <w:pPr>
        <w:pStyle w:val="CalibryHonza"/>
        <w:widowControl/>
        <w:suppressAutoHyphens w:val="true"/>
        <w:bidi w:val="0"/>
        <w:spacing w:before="0" w:after="0"/>
        <w:jc w:val="both"/>
        <w:textAlignment w:val="top"/>
        <w:rPr>
          <w:rFonts w:ascii="Trebuchet MS" w:hAnsi="Trebuchet MS" w:eastAsia="Times New Roman"/>
          <w:lang w:eastAsia="cs-CZ"/>
        </w:rPr>
      </w:pPr>
      <w:r>
        <w:rPr>
          <w:rFonts w:eastAsia="Times New Roman"/>
          <w:lang w:eastAsia="cs-CZ"/>
        </w:rPr>
        <w:t>Bezbariérové WC bude zařízeno a vybaveno dle vyhlášky 398/2009 o bezbariérovém užívání staveb.</w:t>
      </w:r>
    </w:p>
    <w:p>
      <w:pPr>
        <w:pStyle w:val="CalibryHonza"/>
        <w:widowControl/>
        <w:suppressAutoHyphens w:val="true"/>
        <w:bidi w:val="0"/>
        <w:spacing w:before="0" w:after="0"/>
        <w:jc w:val="both"/>
        <w:textAlignment w:val="top"/>
        <w:rPr>
          <w:rFonts w:ascii="Trebuchet MS" w:hAnsi="Trebuchet MS" w:eastAsia="Times New Roman"/>
          <w:lang w:eastAsia="cs-CZ"/>
        </w:rPr>
      </w:pPr>
      <w:r>
        <w:rPr>
          <w:rFonts w:eastAsia="Times New Roman"/>
          <w:lang w:eastAsia="cs-CZ"/>
        </w:rPr>
        <w:t>V kabině bude být záchodová mísa, umyvadlo, háček na oděvy a prostor pro odpadkový koš.</w:t>
      </w:r>
    </w:p>
    <w:p>
      <w:pPr>
        <w:pStyle w:val="CalibryHonza"/>
        <w:widowControl/>
        <w:suppressAutoHyphens w:val="true"/>
        <w:bidi w:val="0"/>
        <w:spacing w:before="0" w:after="0"/>
        <w:jc w:val="both"/>
        <w:textAlignment w:val="top"/>
        <w:rPr>
          <w:rFonts w:ascii="Trebuchet MS" w:hAnsi="Trebuchet MS" w:eastAsia="Times New Roman"/>
          <w:lang w:eastAsia="cs-CZ"/>
        </w:rPr>
      </w:pPr>
      <w:r>
        <w:rPr>
          <w:rFonts w:eastAsia="Times New Roman"/>
          <w:lang w:eastAsia="cs-CZ"/>
        </w:rPr>
        <w:t>Dveře se musí otevírat směrem ven a musí být opatřeny z vnitřní strany vodorovným madlem ve výce 800 až 900 mm. Zámek dveří musí být odjistitelný zvenku. Bude osazeno WC kování které umožňuje odjištění z exteriéru.</w:t>
      </w:r>
    </w:p>
    <w:p>
      <w:pPr>
        <w:pStyle w:val="CalibryHonza"/>
        <w:widowControl/>
        <w:suppressAutoHyphens w:val="true"/>
        <w:bidi w:val="0"/>
        <w:spacing w:before="0" w:after="0"/>
        <w:jc w:val="both"/>
        <w:textAlignment w:val="top"/>
        <w:rPr>
          <w:rFonts w:ascii="Trebuchet MS" w:hAnsi="Trebuchet MS" w:eastAsia="Times New Roman"/>
          <w:lang w:eastAsia="cs-CZ"/>
        </w:rPr>
      </w:pPr>
      <w:r>
        <w:rPr>
          <w:rFonts w:eastAsia="Times New Roman"/>
          <w:lang w:eastAsia="cs-CZ"/>
        </w:rPr>
        <w:t>Záchodová mísa musí být osazena v osové vzdálenosti 450 mm od boční stěny. Mezi čelem záchodové mísy a zadní stěnou kabiny musí být nejméně 700 mm.</w:t>
      </w:r>
    </w:p>
    <w:p>
      <w:pPr>
        <w:pStyle w:val="CalibryHonza"/>
        <w:widowControl/>
        <w:suppressAutoHyphens w:val="true"/>
        <w:bidi w:val="0"/>
        <w:spacing w:before="0" w:after="0"/>
        <w:jc w:val="both"/>
        <w:textAlignment w:val="top"/>
        <w:rPr>
          <w:rFonts w:ascii="Trebuchet MS" w:hAnsi="Trebuchet MS" w:eastAsia="Times New Roman"/>
          <w:lang w:eastAsia="cs-CZ"/>
        </w:rPr>
      </w:pPr>
      <w:r>
        <w:rPr>
          <w:rFonts w:eastAsia="Times New Roman"/>
          <w:lang w:eastAsia="cs-CZ"/>
        </w:rPr>
        <w:t>Horní hrana sedátka záchodové mísy musí být ve výi 460 mm nad podlahou.</w:t>
      </w:r>
    </w:p>
    <w:p>
      <w:pPr>
        <w:pStyle w:val="CalibryHonza"/>
        <w:widowControl/>
        <w:suppressAutoHyphens w:val="true"/>
        <w:bidi w:val="0"/>
        <w:spacing w:before="0" w:after="0"/>
        <w:jc w:val="both"/>
        <w:textAlignment w:val="top"/>
        <w:rPr>
          <w:rFonts w:ascii="Trebuchet MS" w:hAnsi="Trebuchet MS" w:eastAsia="Times New Roman"/>
          <w:lang w:eastAsia="cs-CZ"/>
        </w:rPr>
      </w:pPr>
      <w:r>
        <w:rPr>
          <w:rFonts w:eastAsia="Times New Roman"/>
          <w:lang w:eastAsia="cs-CZ"/>
        </w:rPr>
        <w:t>Ovládání splachovacího zařízení musí být umístěno na straně, ze které je volný přístup ke záchodové míse, nejvýe 1200 mm nad podlahou. Splachovací zařízení umístěné na stěně musí být v dosahu osoby sedící na záchodové míse. V dosahu ze záchodové mísy a to ve výce 600 až 1200 mm nad podlahou a také v dosahu z podlahy a to nejvýe 150 mm nad podlahou musí být ovladač signalizačního systému nouzového volání.</w:t>
      </w:r>
    </w:p>
    <w:p>
      <w:pPr>
        <w:pStyle w:val="CalibryHonza"/>
        <w:widowControl/>
        <w:suppressAutoHyphens w:val="true"/>
        <w:bidi w:val="0"/>
        <w:spacing w:before="0" w:after="0"/>
        <w:jc w:val="both"/>
        <w:textAlignment w:val="top"/>
        <w:rPr>
          <w:rFonts w:ascii="Trebuchet MS" w:hAnsi="Trebuchet MS" w:eastAsia="Times New Roman"/>
          <w:lang w:eastAsia="cs-CZ"/>
        </w:rPr>
      </w:pPr>
      <w:r>
        <w:rPr>
          <w:rFonts w:eastAsia="Times New Roman"/>
          <w:lang w:eastAsia="cs-CZ"/>
        </w:rPr>
      </w:r>
    </w:p>
    <w:p>
      <w:pPr>
        <w:pStyle w:val="CalibryHonza"/>
        <w:widowControl/>
        <w:suppressAutoHyphens w:val="true"/>
        <w:bidi w:val="0"/>
        <w:spacing w:before="0" w:after="0"/>
        <w:jc w:val="both"/>
        <w:textAlignment w:val="top"/>
        <w:rPr>
          <w:rFonts w:ascii="Trebuchet MS" w:hAnsi="Trebuchet MS" w:eastAsia="Times New Roman"/>
          <w:lang w:eastAsia="cs-CZ"/>
        </w:rPr>
      </w:pPr>
      <w:r>
        <w:rPr>
          <w:rFonts w:eastAsia="Times New Roman"/>
          <w:lang w:eastAsia="cs-CZ"/>
        </w:rPr>
        <w:t>Umyvadlo musí být opatřeno stojánkovou výtokovou baterií s pákovým ovládáním. Umyvadlo musí umožnit podjezd osoby na vozíku, jeho horní hrana musí být ve výšce 800 mm.</w:t>
      </w:r>
    </w:p>
    <w:p>
      <w:pPr>
        <w:pStyle w:val="CalibryHonza"/>
        <w:bidi w:val="0"/>
        <w:rPr>
          <w:lang w:eastAsia="cs-CZ"/>
        </w:rPr>
      </w:pPr>
      <w:r>
        <w:rPr>
          <w:lang w:eastAsia="cs-CZ"/>
        </w:rPr>
      </w:r>
    </w:p>
    <w:p>
      <w:pPr>
        <w:pStyle w:val="CalibryHonza"/>
        <w:bidi w:val="0"/>
        <w:rPr>
          <w:lang w:eastAsia="cs-CZ"/>
        </w:rPr>
      </w:pPr>
      <w:r>
        <w:rPr>
          <w:lang w:eastAsia="cs-CZ"/>
        </w:rPr>
        <w:t>Po obou stranách záchodové mísy musí být madla ve vzájemné vzdálenosti 600 mm a ve výi 800 mm nad podlahou. U záchodové mísy s přístupem jen z jedné strany musí být madlo na straně přístupu sklopné a záchodovou mísu musí přesahovat o 100 mm; madlo na opačné</w:t>
      </w:r>
    </w:p>
    <w:p>
      <w:pPr>
        <w:pStyle w:val="CalibryHonza"/>
        <w:bidi w:val="0"/>
        <w:rPr>
          <w:lang w:eastAsia="cs-CZ"/>
        </w:rPr>
      </w:pPr>
      <w:r>
        <w:rPr>
          <w:lang w:eastAsia="cs-CZ"/>
        </w:rPr>
        <w:t>straně záchodové mísy musí být pevné a záchodovou mísu musí přesahovat o 200 mm.</w:t>
      </w:r>
    </w:p>
    <w:p>
      <w:pPr>
        <w:pStyle w:val="CalibryHonza"/>
        <w:bidi w:val="0"/>
        <w:rPr>
          <w:lang w:eastAsia="cs-CZ"/>
        </w:rPr>
      </w:pPr>
      <w:r>
        <w:rPr>
          <w:lang w:eastAsia="cs-CZ"/>
        </w:rPr>
        <w:t>Madla budou z nerezové oceli. Bude použit závěsný systém modulu WC pro možnost instalovaní madel s dostatečnou únosností.</w:t>
      </w:r>
    </w:p>
    <w:p>
      <w:pPr>
        <w:pStyle w:val="Heading1"/>
        <w:ind w:hanging="0" w:left="0"/>
        <w:rPr/>
      </w:pPr>
      <w:bookmarkStart w:id="26" w:name="__RefHeading___Toc463_2040901372"/>
      <w:bookmarkEnd w:id="26"/>
      <w:r>
        <w:rPr/>
        <w:t>Provoz kavárny</w:t>
      </w:r>
    </w:p>
    <w:p>
      <w:pPr>
        <w:pStyle w:val="Normal"/>
        <w:jc w:val="both"/>
        <w:rPr>
          <w:rFonts w:ascii="Trebuchet MS" w:hAnsi="Trebuchet MS"/>
        </w:rPr>
      </w:pPr>
      <w:r>
        <w:rPr>
          <w:rFonts w:ascii="Trebuchet MS" w:hAnsi="Trebuchet MS"/>
        </w:rPr>
        <w:t>Kavárna bude provozována v jednoduchém režimu. Je uvažován dovoz hotového sortimentu cukrářských a lahůdkářských potraviny. Výdej jídla a nápojů bude do vratného nádobí. K mytí nádobí slouží vestavná myčka. Pro mytí pracovníků je v rámci kuch. linky k dispozici samostatné umyvadlo.</w:t>
      </w:r>
    </w:p>
    <w:p>
      <w:pPr>
        <w:pStyle w:val="Normal"/>
        <w:jc w:val="both"/>
        <w:rPr>
          <w:rFonts w:ascii="Trebuchet MS" w:hAnsi="Trebuchet MS"/>
        </w:rPr>
      </w:pPr>
      <w:r>
        <w:rPr>
          <w:rFonts w:ascii="Trebuchet MS" w:hAnsi="Trebuchet MS"/>
        </w:rPr>
        <w:t>Odpady z provozu budou skladovány oddělené v uzavřených boxech a tříděny podle druhu odpadu.</w:t>
      </w:r>
    </w:p>
    <w:p>
      <w:pPr>
        <w:pStyle w:val="Normal"/>
        <w:jc w:val="both"/>
        <w:rPr>
          <w:rFonts w:ascii="Trebuchet MS" w:hAnsi="Trebuchet MS"/>
          <w:b/>
          <w:bCs/>
        </w:rPr>
      </w:pPr>
      <w:r>
        <w:rPr>
          <w:rFonts w:ascii="Trebuchet MS" w:hAnsi="Trebuchet MS"/>
          <w:b/>
          <w:bCs/>
        </w:rPr>
        <w:t>Pro provoz kavárny bude zpracován provozní řád a systém  analýzy rizika a stanovení kritických kontrolních bodů (Hazard Analysis and Critical Control Points, HACCP)</w:t>
      </w:r>
    </w:p>
    <w:p>
      <w:pPr>
        <w:pStyle w:val="Heading1"/>
        <w:ind w:hanging="0" w:left="0"/>
        <w:rPr/>
      </w:pPr>
      <w:bookmarkStart w:id="27" w:name="__RefHeading___Toc465_2040901372"/>
      <w:bookmarkEnd w:id="27"/>
      <w:r>
        <w:rPr/>
        <w:t>Požadavky na dílenskou dokumentaci</w:t>
      </w:r>
    </w:p>
    <w:p>
      <w:pPr>
        <w:pStyle w:val="Normal"/>
        <w:rPr>
          <w:rFonts w:ascii="Trebuchet MS" w:hAnsi="Trebuchet MS"/>
        </w:rPr>
      </w:pPr>
      <w:r>
        <w:rPr>
          <w:rFonts w:ascii="Trebuchet MS" w:hAnsi="Trebuchet MS"/>
        </w:rPr>
        <w:t>Součástí dodávky stavby bude dílenská dokumentace níže uvedených částí s následujícím obsahem</w:t>
      </w:r>
    </w:p>
    <w:p>
      <w:pPr>
        <w:pStyle w:val="Normal"/>
        <w:rPr>
          <w:rFonts w:ascii="Trebuchet MS" w:hAnsi="Trebuchet MS"/>
        </w:rPr>
      </w:pPr>
      <w:r>
        <w:rPr>
          <w:rFonts w:ascii="Trebuchet MS" w:hAnsi="Trebuchet MS"/>
        </w:rPr>
        <w:t>A) nosná konstrukce dřevostavby</w:t>
      </w:r>
    </w:p>
    <w:p>
      <w:pPr>
        <w:pStyle w:val="Normal"/>
        <w:jc w:val="both"/>
        <w:rPr>
          <w:rFonts w:ascii="Trebuchet MS" w:hAnsi="Trebuchet MS"/>
        </w:rPr>
      </w:pPr>
      <w:r>
        <w:rPr>
          <w:rFonts w:ascii="Trebuchet MS" w:hAnsi="Trebuchet MS"/>
        </w:rPr>
        <w:tab/>
        <w:t>půdororysy, řezy, pohledy, konstrukční spoje, rozměry prvků</w:t>
      </w:r>
    </w:p>
    <w:p>
      <w:pPr>
        <w:pStyle w:val="Normal"/>
        <w:jc w:val="both"/>
        <w:rPr>
          <w:rFonts w:ascii="Trebuchet MS" w:hAnsi="Trebuchet MS"/>
        </w:rPr>
      </w:pPr>
      <w:r>
        <w:rPr>
          <w:rFonts w:ascii="Trebuchet MS" w:hAnsi="Trebuchet MS"/>
        </w:rPr>
        <w:t>B) výplně otvorů</w:t>
      </w:r>
    </w:p>
    <w:p>
      <w:pPr>
        <w:pStyle w:val="Normal"/>
        <w:jc w:val="both"/>
        <w:rPr>
          <w:rFonts w:ascii="Trebuchet MS" w:hAnsi="Trebuchet MS"/>
        </w:rPr>
      </w:pPr>
      <w:r>
        <w:rPr>
          <w:rFonts w:ascii="Trebuchet MS" w:hAnsi="Trebuchet MS"/>
        </w:rPr>
        <w:tab/>
        <w:t>půdorysy, pohledy, řezy s návazností na stavební konstrukce, včetně utěsnění osazovací spáry</w:t>
      </w:r>
    </w:p>
    <w:p>
      <w:pPr>
        <w:pStyle w:val="Normal"/>
        <w:jc w:val="both"/>
        <w:rPr>
          <w:rFonts w:ascii="Trebuchet MS" w:hAnsi="Trebuchet MS"/>
        </w:rPr>
      </w:pPr>
      <w:r>
        <w:rPr>
          <w:rFonts w:ascii="Trebuchet MS" w:hAnsi="Trebuchet MS"/>
        </w:rPr>
        <w:t xml:space="preserve">C) interiérové vybavení – kuchyňská linka, skříňky </w:t>
      </w:r>
    </w:p>
    <w:p>
      <w:pPr>
        <w:pStyle w:val="Normal"/>
        <w:jc w:val="both"/>
        <w:rPr>
          <w:rFonts w:ascii="Trebuchet MS" w:hAnsi="Trebuchet MS"/>
        </w:rPr>
      </w:pPr>
      <w:r>
        <w:rPr>
          <w:rFonts w:ascii="Trebuchet MS" w:hAnsi="Trebuchet MS"/>
        </w:rPr>
        <w:tab/>
        <w:t>půdorys, řez, pohled, materiálová specifikace, typy úchytek, kování</w:t>
      </w:r>
    </w:p>
    <w:p>
      <w:pPr>
        <w:pStyle w:val="Normal"/>
        <w:jc w:val="both"/>
        <w:rPr>
          <w:rFonts w:ascii="Trebuchet MS" w:hAnsi="Trebuchet MS"/>
        </w:rPr>
      </w:pPr>
      <w:r>
        <w:rPr>
          <w:rFonts w:ascii="Trebuchet MS" w:hAnsi="Trebuchet MS"/>
        </w:rPr>
        <w:t>D) odsouhlasení zařizovacích předmětů</w:t>
      </w:r>
    </w:p>
    <w:p>
      <w:pPr>
        <w:pStyle w:val="Normal"/>
        <w:spacing w:before="0" w:after="160"/>
        <w:jc w:val="both"/>
        <w:rPr>
          <w:rFonts w:ascii="Trebuchet MS" w:hAnsi="Trebuchet MS"/>
        </w:rPr>
      </w:pPr>
      <w:r>
        <w:rPr>
          <w:rFonts w:ascii="Trebuchet MS" w:hAnsi="Trebuchet MS"/>
        </w:rPr>
        <w:tab/>
        <w:t>odsouhlasení vzhledu a technické specifikace konkrétních zařizovacích předmětů a vodovodních baterií a dalšího příslušenství sociálního zařízení a vybavení kuchyně</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rebuchet MS">
    <w:charset w:val="ee"/>
    <w:family w:val="roman"/>
    <w:pitch w:val="variable"/>
  </w:font>
  <w:font w:name="Arial">
    <w:charset w:val="ee"/>
    <w:family w:val="roman"/>
    <w:pitch w:val="variable"/>
  </w:font>
  <w:font w:name="Times New Roman">
    <w:charset w:val="ee"/>
    <w:family w:val="roman"/>
    <w:pitch w:val="variable"/>
  </w:font>
  <w:font w:name="Calibri Light">
    <w:charset w:val="ee"/>
    <w:family w:val="roman"/>
    <w:pitch w:val="variable"/>
  </w:font>
  <w:font w:name="Courier New">
    <w:charset w:val="ee"/>
    <w:family w:val="roman"/>
    <w:pitch w:val="variable"/>
  </w:font>
  <w:font w:name="Tahoma">
    <w:charset w:val="ee"/>
    <w:family w:val="roman"/>
    <w:pitch w:val="variable"/>
  </w:font>
  <w:font w:name="Liberation Sans">
    <w:altName w:val="Arial"/>
    <w:charset w:val="ee"/>
    <w:family w:val="roman"/>
    <w:pitch w:val="variable"/>
  </w:font>
  <w:font w:name="ISOCPEUR">
    <w:charset w:val="ee"/>
    <w:family w:val="roman"/>
    <w:pitch w:val="variable"/>
  </w:font>
  <w:font w:name="Times New Roman CE">
    <w:charset w:val="ee"/>
    <w:family w:val="roman"/>
    <w:pitch w:val="variable"/>
  </w:font>
  <w:font w:name="Arial Narrow">
    <w:charset w:val="ee"/>
    <w:family w:val="roman"/>
    <w:pitch w:val="variable"/>
  </w:font>
  <w:font w:name="Times">
    <w:altName w:val="Times New Roman"/>
    <w:charset w:val="ee"/>
    <w:family w:val="roman"/>
    <w:pitch w:val="variable"/>
  </w:font>
  <w:font w:name="HelveticaNeueLightCE">
    <w:charset w:val="ee"/>
    <w:family w:val="roman"/>
    <w:pitch w:val="variable"/>
  </w:font>
  <w:font w:name="Arial Unicode MS">
    <w:charset w:val="ee"/>
    <w:family w:val="roman"/>
    <w:pitch w:val="variable"/>
  </w:font>
  <w:font w:name="GT Americ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41853618"/>
    </w:sdtPr>
    <w:sdtContent>
      <w:p>
        <w:pPr>
          <w:pStyle w:val="Footer"/>
          <w:jc w:val="right"/>
          <w:rPr>
            <w:rFonts w:ascii="Trebuchet MS" w:hAnsi="Trebuchet MS"/>
          </w:rPr>
        </w:pPr>
        <w:r>
          <w:rPr>
            <w:rFonts w:cs="Calibri" w:ascii="Trebuchet MS" w:hAnsi="Trebuchet MS" w:cstheme="minorHAnsi"/>
            <w:sz w:val="20"/>
            <w:szCs w:val="20"/>
          </w:rPr>
          <w:t xml:space="preserve">D.1.1 Technická zpráva </w:t>
          <w:tab/>
          <w:tab/>
        </w:r>
        <w:r>
          <w:rPr>
            <w:rFonts w:cs="Calibri" w:ascii="Trebuchet MS" w:hAnsi="Trebuchet MS"/>
            <w:sz w:val="20"/>
            <w:szCs w:val="20"/>
          </w:rPr>
          <w:fldChar w:fldCharType="begin"/>
        </w:r>
        <w:r>
          <w:rPr>
            <w:sz w:val="20"/>
            <w:szCs w:val="20"/>
            <w:rFonts w:cs="Calibri" w:ascii="Trebuchet MS" w:hAnsi="Trebuchet MS"/>
          </w:rPr>
          <w:instrText xml:space="preserve"> PAGE </w:instrText>
        </w:r>
        <w:r>
          <w:rPr>
            <w:sz w:val="20"/>
            <w:szCs w:val="20"/>
            <w:rFonts w:cs="Calibri" w:ascii="Trebuchet MS" w:hAnsi="Trebuchet MS"/>
          </w:rPr>
          <w:fldChar w:fldCharType="separate"/>
        </w:r>
        <w:r>
          <w:rPr>
            <w:sz w:val="20"/>
            <w:szCs w:val="20"/>
            <w:rFonts w:cs="Calibri" w:ascii="Trebuchet MS" w:hAnsi="Trebuchet MS"/>
          </w:rPr>
          <w:t>9</w:t>
        </w:r>
        <w:r>
          <w:rPr>
            <w:sz w:val="20"/>
            <w:szCs w:val="20"/>
            <w:rFonts w:cs="Calibri" w:ascii="Trebuchet MS" w:hAnsi="Trebuchet MS"/>
          </w:rPr>
          <w:fldChar w:fldCharType="end"/>
        </w:r>
      </w:p>
    </w:sdtContent>
  </w:sdt>
  <w:p>
    <w:pPr>
      <w:pStyle w:val="Footer"/>
      <w:rPr>
        <w:rFonts w:cs="Calibri" w:cstheme="minorHAnsi"/>
        <w:sz w:val="20"/>
        <w:szCs w:val="20"/>
      </w:rPr>
    </w:pPr>
    <w:r>
      <w:rPr>
        <w:rFonts w:cs="Calibri" w:cstheme="minorHAnsi"/>
        <w:sz w:val="20"/>
        <w:szCs w:val="2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41853618"/>
    </w:sdtPr>
    <w:sdtContent>
      <w:p>
        <w:pPr>
          <w:pStyle w:val="Footer"/>
          <w:jc w:val="right"/>
          <w:rPr>
            <w:rFonts w:ascii="Trebuchet MS" w:hAnsi="Trebuchet MS"/>
          </w:rPr>
        </w:pPr>
        <w:r>
          <w:rPr>
            <w:rFonts w:cs="Calibri" w:ascii="Trebuchet MS" w:hAnsi="Trebuchet MS" w:cstheme="minorHAnsi"/>
            <w:sz w:val="20"/>
            <w:szCs w:val="20"/>
          </w:rPr>
          <w:t xml:space="preserve">D.1.1 Technická zpráva </w:t>
          <w:tab/>
          <w:tab/>
        </w:r>
        <w:r>
          <w:rPr>
            <w:rFonts w:cs="Calibri" w:ascii="Trebuchet MS" w:hAnsi="Trebuchet MS"/>
            <w:sz w:val="20"/>
            <w:szCs w:val="20"/>
          </w:rPr>
          <w:fldChar w:fldCharType="begin"/>
        </w:r>
        <w:r>
          <w:rPr>
            <w:sz w:val="20"/>
            <w:szCs w:val="20"/>
            <w:rFonts w:cs="Calibri" w:ascii="Trebuchet MS" w:hAnsi="Trebuchet MS"/>
          </w:rPr>
          <w:instrText xml:space="preserve"> PAGE </w:instrText>
        </w:r>
        <w:r>
          <w:rPr>
            <w:sz w:val="20"/>
            <w:szCs w:val="20"/>
            <w:rFonts w:cs="Calibri" w:ascii="Trebuchet MS" w:hAnsi="Trebuchet MS"/>
          </w:rPr>
          <w:fldChar w:fldCharType="separate"/>
        </w:r>
        <w:r>
          <w:rPr>
            <w:sz w:val="20"/>
            <w:szCs w:val="20"/>
            <w:rFonts w:cs="Calibri" w:ascii="Trebuchet MS" w:hAnsi="Trebuchet MS"/>
          </w:rPr>
          <w:t>9</w:t>
        </w:r>
        <w:r>
          <w:rPr>
            <w:sz w:val="20"/>
            <w:szCs w:val="20"/>
            <w:rFonts w:cs="Calibri" w:ascii="Trebuchet MS" w:hAnsi="Trebuchet MS"/>
          </w:rPr>
          <w:fldChar w:fldCharType="end"/>
        </w:r>
      </w:p>
    </w:sdtContent>
  </w:sdt>
  <w:p>
    <w:pPr>
      <w:pStyle w:val="Footer"/>
      <w:rPr>
        <w:rFonts w:cs="Calibri" w:cstheme="minorHAnsi"/>
        <w:sz w:val="20"/>
        <w:szCs w:val="20"/>
      </w:rPr>
    </w:pPr>
    <w:r>
      <w:rPr>
        <w:rFonts w:cs="Calibri" w:cstheme="minorHAnsi"/>
        <w:sz w:val="20"/>
        <w:szCs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5954" w:leader="none"/>
      </w:tabs>
      <w:spacing w:before="0" w:after="0"/>
      <w:jc w:val="left"/>
      <w:rPr/>
    </w:pPr>
    <w:r>
      <w:rPr>
        <w:rFonts w:cs="Calibri"/>
        <w:sz w:val="20"/>
        <w:szCs w:val="20"/>
      </w:rPr>
      <w:t>SO-01 - Park na Dívčích hradech, parcela číslo: 917, 918/7, katastrální území: Smíchov</w:t>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5954" w:leader="none"/>
      </w:tabs>
      <w:spacing w:before="0" w:after="0"/>
      <w:jc w:val="left"/>
      <w:rPr/>
    </w:pPr>
    <w:r>
      <w:rPr>
        <w:rFonts w:cs="Calibri"/>
        <w:sz w:val="20"/>
        <w:szCs w:val="20"/>
      </w:rPr>
      <w:t>SO-01 - Park na Dívčích hradech, parcela číslo: 917, 918/7, katastrální území: Smíchov</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0" w:hanging="0"/>
      </w:pPr>
      <w:rPr/>
    </w:lvl>
    <w:lvl w:ilvl="1">
      <w:start w:val="1"/>
      <w:pStyle w:val="Heading2"/>
      <w:numFmt w:val="decimal"/>
      <w:lvlText w:val="%1.%2)"/>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isLgl/>
      <w:numFmt w:val="decimal"/>
      <w:lvlText w:val="(%1)"/>
      <w:lvlJc w:val="left"/>
      <w:pPr>
        <w:tabs>
          <w:tab w:val="num" w:pos="785"/>
        </w:tabs>
        <w:ind w:left="0" w:firstLine="425"/>
      </w:pPr>
      <w:rPr/>
    </w:lvl>
    <w:lvl w:ilvl="1">
      <w:start w:val="1"/>
      <w:numFmt w:val="lowerLetter"/>
      <w:lvlText w:val="%2)"/>
      <w:lvlJc w:val="left"/>
      <w:pPr>
        <w:tabs>
          <w:tab w:val="num" w:pos="425"/>
        </w:tabs>
        <w:ind w:left="425" w:hanging="425"/>
      </w:pPr>
      <w:rPr/>
    </w:lvl>
    <w:lvl w:ilvl="2">
      <w:start w:val="1"/>
      <w:isLgl/>
      <w:numFmt w:val="decimal"/>
      <w:lvlText w:val="%3."/>
      <w:lvlJc w:val="left"/>
      <w:pPr>
        <w:tabs>
          <w:tab w:val="num" w:pos="851"/>
        </w:tabs>
        <w:ind w:left="851" w:hanging="426"/>
      </w:pPr>
      <w:rPr/>
    </w:lvl>
    <w:lvl w:ilvl="3">
      <w:start w:val="1"/>
      <w:numFmt w:val="decimal"/>
      <w:lvlText w:val="(%4)"/>
      <w:lvlJc w:val="left"/>
      <w:pPr>
        <w:tabs>
          <w:tab w:val="num" w:pos="1440"/>
        </w:tabs>
        <w:ind w:left="1440" w:hanging="360"/>
      </w:pPr>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52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600"/>
        </w:tabs>
        <w:ind w:left="3240" w:hanging="360"/>
      </w:pPr>
      <w:rPr/>
    </w:lvl>
  </w:abstractNum>
  <w:abstractNum w:abstractNumId="3">
    <w:lvl w:ilvl="0">
      <w:start w:val="1"/>
      <w:numFmt w:val="decimal"/>
      <w:lvlText w:val="%1"/>
      <w:lvlJc w:val="left"/>
      <w:pPr>
        <w:tabs>
          <w:tab w:val="num" w:pos="0"/>
        </w:tabs>
        <w:ind w:left="644" w:hanging="360"/>
      </w:pPr>
      <w:rPr/>
    </w:lvl>
    <w:lvl w:ilvl="1">
      <w:start w:val="1"/>
      <w:numFmt w:val="decimal"/>
      <w:lvlText w:val="%1.%2"/>
      <w:lvlJc w:val="left"/>
      <w:pPr>
        <w:tabs>
          <w:tab w:val="num" w:pos="0"/>
        </w:tabs>
        <w:ind w:left="1440" w:hanging="360"/>
      </w:pPr>
      <w:rPr/>
    </w:lvl>
    <w:lvl w:ilvl="2">
      <w:start w:val="1"/>
      <w:numFmt w:val="decimal"/>
      <w:lvlText w:val="%1.%2.%3"/>
      <w:lvlJc w:val="left"/>
      <w:pPr>
        <w:tabs>
          <w:tab w:val="num" w:pos="180"/>
        </w:tabs>
        <w:ind w:left="18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upperLetter"/>
      <w:lvlText w:val="%1."/>
      <w:lvlJc w:val="left"/>
      <w:pPr>
        <w:tabs>
          <w:tab w:val="num" w:pos="340"/>
        </w:tabs>
        <w:ind w:left="340" w:hanging="340"/>
      </w:pPr>
      <w:rPr>
        <w:sz w:val="24"/>
        <w:i w:val="false"/>
        <w:u w:val="none"/>
        <w:b/>
        <w:szCs w:val="24"/>
        <w:rFonts w:ascii="Times New Roman" w:hAnsi="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0"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uiPriority="0"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paragraph" w:styleId="Heading1">
    <w:name w:val="Heading 1"/>
    <w:basedOn w:val="Normal"/>
    <w:next w:val="Normal"/>
    <w:link w:val="Nadpis1Char"/>
    <w:uiPriority w:val="9"/>
    <w:qFormat/>
    <w:rsid w:val="001e0dd6"/>
    <w:pPr>
      <w:keepNext w:val="true"/>
      <w:keepLines/>
      <w:numPr>
        <w:ilvl w:val="0"/>
        <w:numId w:val="1"/>
      </w:numPr>
      <w:spacing w:before="240" w:after="0"/>
      <w:outlineLvl w:val="0"/>
    </w:pPr>
    <w:rPr>
      <w:rFonts w:ascii="Trebuchet MS" w:hAnsi="Trebuchet MS" w:eastAsia="" w:cs="" w:cstheme="majorBidi" w:eastAsiaTheme="majorEastAsia"/>
      <w:b/>
      <w:color w:val="auto"/>
      <w:sz w:val="28"/>
      <w:szCs w:val="32"/>
    </w:rPr>
  </w:style>
  <w:style w:type="paragraph" w:styleId="Heading2">
    <w:name w:val="Heading 2"/>
    <w:basedOn w:val="Normal"/>
    <w:next w:val="Normal"/>
    <w:link w:val="Nadpis2Char"/>
    <w:uiPriority w:val="9"/>
    <w:unhideWhenUsed/>
    <w:qFormat/>
    <w:rsid w:val="001d29b3"/>
    <w:pPr>
      <w:keepNext w:val="true"/>
      <w:keepLines/>
      <w:numPr>
        <w:ilvl w:val="1"/>
        <w:numId w:val="1"/>
      </w:numPr>
      <w:spacing w:before="40" w:after="0"/>
      <w:outlineLvl w:val="1"/>
    </w:pPr>
    <w:rPr>
      <w:rFonts w:ascii="Trebuchet MS" w:hAnsi="Trebuchet MS" w:eastAsia="" w:cs="" w:cstheme="majorBidi" w:eastAsiaTheme="majorEastAsia"/>
      <w:b/>
      <w:color w:val="auto"/>
      <w:sz w:val="24"/>
      <w:szCs w:val="26"/>
    </w:rPr>
  </w:style>
  <w:style w:type="paragraph" w:styleId="Heading3">
    <w:name w:val="Heading 3"/>
    <w:basedOn w:val="Normal"/>
    <w:next w:val="Normal"/>
    <w:link w:val="Nadpis3Char"/>
    <w:qFormat/>
    <w:rsid w:val="00ab7255"/>
    <w:pPr>
      <w:keepNext w:val="true"/>
      <w:numPr>
        <w:ilvl w:val="2"/>
        <w:numId w:val="2"/>
      </w:numPr>
      <w:suppressAutoHyphens w:val="true"/>
      <w:spacing w:lineRule="auto" w:line="240" w:before="0" w:after="0"/>
      <w:jc w:val="both"/>
      <w:outlineLvl w:val="2"/>
    </w:pPr>
    <w:rPr>
      <w:rFonts w:ascii="Arial" w:hAnsi="Arial" w:eastAsia="Times New Roman" w:cs="Times New Roman"/>
      <w:b/>
      <w:szCs w:val="24"/>
      <w:lang w:val="x-none" w:eastAsia="ar-SA"/>
    </w:rPr>
  </w:style>
  <w:style w:type="paragraph" w:styleId="Heading4">
    <w:name w:val="Heading 4"/>
    <w:basedOn w:val="Normal"/>
    <w:next w:val="Normal"/>
    <w:link w:val="Nadpis4Char"/>
    <w:qFormat/>
    <w:rsid w:val="001e0dd6"/>
    <w:pPr>
      <w:keepNext w:val="true"/>
      <w:tabs>
        <w:tab w:val="clear" w:pos="708"/>
        <w:tab w:val="left" w:pos="1134" w:leader="none"/>
      </w:tabs>
      <w:spacing w:lineRule="auto" w:line="360" w:before="0" w:after="0"/>
      <w:ind w:hanging="1134" w:left="1134"/>
      <w:jc w:val="both"/>
      <w:outlineLvl w:val="3"/>
    </w:pPr>
    <w:rPr>
      <w:rFonts w:ascii="Arial" w:hAnsi="Arial" w:eastAsia="Times New Roman" w:cs="Times New Roman"/>
      <w:b/>
      <w:sz w:val="20"/>
      <w:szCs w:val="20"/>
      <w:lang w:eastAsia="cs-CZ"/>
    </w:rPr>
  </w:style>
  <w:style w:type="paragraph" w:styleId="Heading5">
    <w:name w:val="Heading 5"/>
    <w:basedOn w:val="Normal"/>
    <w:next w:val="Normal"/>
    <w:link w:val="Nadpis5Char"/>
    <w:qFormat/>
    <w:rsid w:val="001e0dd6"/>
    <w:pPr>
      <w:keepNext w:val="true"/>
      <w:spacing w:lineRule="auto" w:line="360" w:before="0" w:after="0"/>
      <w:jc w:val="both"/>
      <w:outlineLvl w:val="4"/>
    </w:pPr>
    <w:rPr>
      <w:rFonts w:ascii="Arial" w:hAnsi="Arial" w:eastAsia="Times New Roman" w:cs="Times New Roman"/>
      <w:b/>
      <w:sz w:val="24"/>
      <w:szCs w:val="20"/>
      <w:lang w:eastAsia="cs-CZ"/>
    </w:rPr>
  </w:style>
  <w:style w:type="paragraph" w:styleId="Heading6">
    <w:name w:val="Heading 6"/>
    <w:basedOn w:val="Normal"/>
    <w:next w:val="Normal"/>
    <w:link w:val="Nadpis6Char"/>
    <w:qFormat/>
    <w:rsid w:val="001e0dd6"/>
    <w:pPr>
      <w:keepNext w:val="true"/>
      <w:spacing w:lineRule="auto" w:line="360" w:before="0" w:after="0"/>
      <w:outlineLvl w:val="5"/>
    </w:pPr>
    <w:rPr>
      <w:rFonts w:ascii="Arial" w:hAnsi="Arial" w:eastAsia="Times New Roman" w:cs="Times New Roman"/>
      <w:b/>
      <w:sz w:val="28"/>
      <w:szCs w:val="20"/>
      <w:lang w:eastAsia="cs-CZ"/>
    </w:rPr>
  </w:style>
  <w:style w:type="paragraph" w:styleId="Heading7">
    <w:name w:val="Heading 7"/>
    <w:basedOn w:val="Normal"/>
    <w:next w:val="Normal"/>
    <w:link w:val="Nadpis7Char"/>
    <w:qFormat/>
    <w:rsid w:val="001e0dd6"/>
    <w:pPr>
      <w:tabs>
        <w:tab w:val="clear" w:pos="708"/>
        <w:tab w:val="left" w:pos="360" w:leader="none"/>
      </w:tabs>
      <w:spacing w:lineRule="auto" w:line="240" w:before="240" w:after="60"/>
      <w:ind w:hanging="360" w:left="360"/>
      <w:outlineLvl w:val="6"/>
    </w:pPr>
    <w:rPr>
      <w:rFonts w:ascii="Arial" w:hAnsi="Arial" w:eastAsia="Times New Roman" w:cs="Times New Roman"/>
      <w:sz w:val="20"/>
      <w:szCs w:val="20"/>
      <w:lang w:eastAsia="cs-CZ"/>
    </w:rPr>
  </w:style>
  <w:style w:type="paragraph" w:styleId="Heading8">
    <w:name w:val="Heading 8"/>
    <w:basedOn w:val="Normal"/>
    <w:next w:val="Normal"/>
    <w:link w:val="Nadpis8Char"/>
    <w:qFormat/>
    <w:rsid w:val="001e0dd6"/>
    <w:pPr>
      <w:tabs>
        <w:tab w:val="clear" w:pos="708"/>
        <w:tab w:val="left" w:pos="360" w:leader="none"/>
      </w:tabs>
      <w:spacing w:lineRule="auto" w:line="240" w:before="240" w:after="60"/>
      <w:ind w:hanging="360" w:left="360"/>
      <w:outlineLvl w:val="7"/>
    </w:pPr>
    <w:rPr>
      <w:rFonts w:ascii="Arial" w:hAnsi="Arial" w:eastAsia="Times New Roman" w:cs="Times New Roman"/>
      <w:i/>
      <w:sz w:val="20"/>
      <w:szCs w:val="20"/>
      <w:lang w:eastAsia="cs-CZ"/>
    </w:rPr>
  </w:style>
  <w:style w:type="paragraph" w:styleId="Heading9">
    <w:name w:val="Heading 9"/>
    <w:basedOn w:val="Normal"/>
    <w:next w:val="Normal"/>
    <w:link w:val="Nadpis9Char"/>
    <w:qFormat/>
    <w:rsid w:val="001e0dd6"/>
    <w:pPr>
      <w:tabs>
        <w:tab w:val="clear" w:pos="708"/>
        <w:tab w:val="left" w:pos="360" w:leader="none"/>
      </w:tabs>
      <w:spacing w:lineRule="auto" w:line="240" w:before="240" w:after="60"/>
      <w:ind w:hanging="360" w:left="360"/>
      <w:outlineLvl w:val="8"/>
    </w:pPr>
    <w:rPr>
      <w:rFonts w:ascii="Arial" w:hAnsi="Arial" w:eastAsia="Times New Roman" w:cs="Times New Roman"/>
      <w:b/>
      <w:i/>
      <w:sz w:val="18"/>
      <w:szCs w:val="20"/>
      <w:lang w:eastAsia="cs-CZ"/>
    </w:rPr>
  </w:style>
  <w:style w:type="character" w:styleId="DefaultParagraphFont" w:default="1">
    <w:name w:val="Default Paragraph Font"/>
    <w:uiPriority w:val="1"/>
    <w:semiHidden/>
    <w:unhideWhenUsed/>
    <w:qFormat/>
    <w:rPr/>
  </w:style>
  <w:style w:type="character" w:styleId="ZhlavChar" w:customStyle="1">
    <w:name w:val="Záhlaví Char"/>
    <w:basedOn w:val="DefaultParagraphFont"/>
    <w:qFormat/>
    <w:rsid w:val="00187153"/>
    <w:rPr/>
  </w:style>
  <w:style w:type="character" w:styleId="ZpatChar" w:customStyle="1">
    <w:name w:val="Zápatí Char"/>
    <w:basedOn w:val="DefaultParagraphFont"/>
    <w:qFormat/>
    <w:rsid w:val="00187153"/>
    <w:rPr/>
  </w:style>
  <w:style w:type="character" w:styleId="LineNumbering">
    <w:name w:val="Line Numbering"/>
    <w:basedOn w:val="DefaultParagraphFont"/>
    <w:uiPriority w:val="99"/>
    <w:semiHidden/>
    <w:unhideWhenUsed/>
    <w:qFormat/>
    <w:rsid w:val="00187153"/>
    <w:rPr/>
  </w:style>
  <w:style w:type="character" w:styleId="fontstyle01" w:customStyle="1">
    <w:name w:val="fontstyle01"/>
    <w:basedOn w:val="DefaultParagraphFont"/>
    <w:qFormat/>
    <w:rsid w:val="001a342d"/>
    <w:rPr>
      <w:rFonts w:ascii="Times New Roman" w:hAnsi="Times New Roman" w:cs="Times New Roman"/>
      <w:b w:val="false"/>
      <w:bCs w:val="false"/>
      <w:i w:val="false"/>
      <w:iCs w:val="false"/>
      <w:color w:val="000000"/>
      <w:sz w:val="24"/>
      <w:szCs w:val="24"/>
    </w:rPr>
  </w:style>
  <w:style w:type="character" w:styleId="Nadpis3Char" w:customStyle="1">
    <w:name w:val="Nadpis 3 Char"/>
    <w:basedOn w:val="DefaultParagraphFont"/>
    <w:qFormat/>
    <w:rsid w:val="00ab7255"/>
    <w:rPr>
      <w:rFonts w:ascii="Arial" w:hAnsi="Arial" w:eastAsia="Times New Roman" w:cs="Times New Roman"/>
      <w:b/>
      <w:szCs w:val="24"/>
      <w:lang w:val="x-none" w:eastAsia="ar-SA"/>
    </w:rPr>
  </w:style>
  <w:style w:type="character" w:styleId="Nadpis2Char" w:customStyle="1">
    <w:name w:val="Nadpis 2 Char"/>
    <w:basedOn w:val="DefaultParagraphFont"/>
    <w:uiPriority w:val="9"/>
    <w:qFormat/>
    <w:rsid w:val="001d29b3"/>
    <w:rPr>
      <w:rFonts w:ascii="Calibri Light" w:hAnsi="Calibri Light" w:eastAsia="" w:cs="" w:asciiTheme="majorHAnsi" w:cstheme="majorBidi" w:eastAsiaTheme="majorEastAsia" w:hAnsiTheme="majorHAnsi"/>
      <w:color w:themeColor="accent1" w:themeShade="bf" w:val="2F5496"/>
      <w:sz w:val="26"/>
      <w:szCs w:val="26"/>
    </w:rPr>
  </w:style>
  <w:style w:type="character" w:styleId="RaCanadpis1Char" w:customStyle="1">
    <w:name w:val="RaCa_nadpis_1 Char"/>
    <w:basedOn w:val="DefaultParagraphFont"/>
    <w:link w:val="RaCanadpis1"/>
    <w:qFormat/>
    <w:rsid w:val="0032369e"/>
    <w:rPr>
      <w:rFonts w:ascii="Times New Roman" w:hAnsi="Times New Roman" w:eastAsia="Times New Roman" w:cs="Times New Roman"/>
      <w:b/>
      <w:caps/>
      <w:sz w:val="26"/>
      <w:szCs w:val="26"/>
      <w:lang w:eastAsia="cs-CZ"/>
    </w:rPr>
  </w:style>
  <w:style w:type="character" w:styleId="09Char" w:customStyle="1">
    <w:name w:val="09 Char"/>
    <w:basedOn w:val="DefaultParagraphFont"/>
    <w:link w:val="09"/>
    <w:qFormat/>
    <w:rsid w:val="00867c0a"/>
    <w:rPr>
      <w:rFonts w:ascii="Arial" w:hAnsi="Arial" w:eastAsia="Calibri" w:cs="Arial Narrow"/>
      <w:color w:val="595959"/>
      <w:sz w:val="20"/>
      <w:szCs w:val="16"/>
    </w:rPr>
  </w:style>
  <w:style w:type="character" w:styleId="Zkladntextodsazen3Char" w:customStyle="1">
    <w:name w:val="Základní text odsazený 3 Char"/>
    <w:basedOn w:val="DefaultParagraphFont"/>
    <w:link w:val="BodyTextIndent3"/>
    <w:qFormat/>
    <w:rsid w:val="00e600a6"/>
    <w:rPr>
      <w:rFonts w:ascii="Arial" w:hAnsi="Arial" w:eastAsia="Arial" w:cs="Arial"/>
      <w:kern w:val="2"/>
      <w:sz w:val="20"/>
      <w:szCs w:val="20"/>
      <w:lang w:eastAsia="cs-CZ"/>
    </w:rPr>
  </w:style>
  <w:style w:type="character" w:styleId="BezmezerChar" w:customStyle="1">
    <w:name w:val="Bez mezer Char"/>
    <w:basedOn w:val="DefaultParagraphFont"/>
    <w:link w:val="NoSpacing"/>
    <w:uiPriority w:val="1"/>
    <w:qFormat/>
    <w:rsid w:val="002e446b"/>
    <w:rPr/>
  </w:style>
  <w:style w:type="character" w:styleId="ZkladntextChar" w:customStyle="1">
    <w:name w:val="Základní text Char"/>
    <w:basedOn w:val="DefaultParagraphFont"/>
    <w:qFormat/>
    <w:rsid w:val="00787aa8"/>
    <w:rPr/>
  </w:style>
  <w:style w:type="character" w:styleId="ZkladntextodsazenChar" w:customStyle="1">
    <w:name w:val="Základní text odsazený Char"/>
    <w:basedOn w:val="DefaultParagraphFont"/>
    <w:link w:val="BodyTextIndented"/>
    <w:qFormat/>
    <w:rsid w:val="00787aa8"/>
    <w:rPr/>
  </w:style>
  <w:style w:type="character" w:styleId="Symbolyproslovn" w:customStyle="1">
    <w:name w:val="Symboly pro číslování"/>
    <w:qFormat/>
    <w:rsid w:val="004a3008"/>
    <w:rPr/>
  </w:style>
  <w:style w:type="character" w:styleId="Nadpis1Char" w:customStyle="1">
    <w:name w:val="Nadpis 1 Char"/>
    <w:basedOn w:val="DefaultParagraphFont"/>
    <w:uiPriority w:val="9"/>
    <w:qFormat/>
    <w:rsid w:val="001e0dd6"/>
    <w:rPr>
      <w:rFonts w:ascii="Calibri Light" w:hAnsi="Calibri Light" w:eastAsia="" w:cs="" w:asciiTheme="majorHAnsi" w:cstheme="majorBidi" w:eastAsiaTheme="majorEastAsia" w:hAnsiTheme="majorHAnsi"/>
      <w:color w:themeColor="accent1" w:themeShade="bf" w:val="2F5496"/>
      <w:sz w:val="32"/>
      <w:szCs w:val="32"/>
    </w:rPr>
  </w:style>
  <w:style w:type="character" w:styleId="Nadpis4Char" w:customStyle="1">
    <w:name w:val="Nadpis 4 Char"/>
    <w:basedOn w:val="DefaultParagraphFont"/>
    <w:qFormat/>
    <w:rsid w:val="001e0dd6"/>
    <w:rPr>
      <w:rFonts w:ascii="Arial" w:hAnsi="Arial" w:eastAsia="Times New Roman" w:cs="Times New Roman"/>
      <w:b/>
      <w:sz w:val="20"/>
      <w:szCs w:val="20"/>
      <w:lang w:eastAsia="cs-CZ"/>
    </w:rPr>
  </w:style>
  <w:style w:type="character" w:styleId="Nadpis5Char" w:customStyle="1">
    <w:name w:val="Nadpis 5 Char"/>
    <w:basedOn w:val="DefaultParagraphFont"/>
    <w:qFormat/>
    <w:rsid w:val="001e0dd6"/>
    <w:rPr>
      <w:rFonts w:ascii="Arial" w:hAnsi="Arial" w:eastAsia="Times New Roman" w:cs="Times New Roman"/>
      <w:b/>
      <w:sz w:val="24"/>
      <w:szCs w:val="20"/>
      <w:lang w:eastAsia="cs-CZ"/>
    </w:rPr>
  </w:style>
  <w:style w:type="character" w:styleId="Nadpis6Char" w:customStyle="1">
    <w:name w:val="Nadpis 6 Char"/>
    <w:basedOn w:val="DefaultParagraphFont"/>
    <w:qFormat/>
    <w:rsid w:val="001e0dd6"/>
    <w:rPr>
      <w:rFonts w:ascii="Arial" w:hAnsi="Arial" w:eastAsia="Times New Roman" w:cs="Times New Roman"/>
      <w:b/>
      <w:sz w:val="28"/>
      <w:szCs w:val="20"/>
      <w:lang w:eastAsia="cs-CZ"/>
    </w:rPr>
  </w:style>
  <w:style w:type="character" w:styleId="Nadpis7Char" w:customStyle="1">
    <w:name w:val="Nadpis 7 Char"/>
    <w:basedOn w:val="DefaultParagraphFont"/>
    <w:qFormat/>
    <w:rsid w:val="001e0dd6"/>
    <w:rPr>
      <w:rFonts w:ascii="Arial" w:hAnsi="Arial" w:eastAsia="Times New Roman" w:cs="Times New Roman"/>
      <w:sz w:val="20"/>
      <w:szCs w:val="20"/>
      <w:lang w:eastAsia="cs-CZ"/>
    </w:rPr>
  </w:style>
  <w:style w:type="character" w:styleId="Nadpis8Char" w:customStyle="1">
    <w:name w:val="Nadpis 8 Char"/>
    <w:basedOn w:val="DefaultParagraphFont"/>
    <w:qFormat/>
    <w:rsid w:val="001e0dd6"/>
    <w:rPr>
      <w:rFonts w:ascii="Arial" w:hAnsi="Arial" w:eastAsia="Times New Roman" w:cs="Times New Roman"/>
      <w:i/>
      <w:sz w:val="20"/>
      <w:szCs w:val="20"/>
      <w:lang w:eastAsia="cs-CZ"/>
    </w:rPr>
  </w:style>
  <w:style w:type="character" w:styleId="Nadpis9Char" w:customStyle="1">
    <w:name w:val="Nadpis 9 Char"/>
    <w:basedOn w:val="DefaultParagraphFont"/>
    <w:qFormat/>
    <w:rsid w:val="001e0dd6"/>
    <w:rPr>
      <w:rFonts w:ascii="Arial" w:hAnsi="Arial" w:eastAsia="Times New Roman" w:cs="Times New Roman"/>
      <w:b/>
      <w:i/>
      <w:sz w:val="18"/>
      <w:szCs w:val="20"/>
      <w:lang w:eastAsia="cs-CZ"/>
    </w:rPr>
  </w:style>
  <w:style w:type="character" w:styleId="Zkladntextodsazen2Char" w:customStyle="1">
    <w:name w:val="Základní text odsazený 2 Char"/>
    <w:basedOn w:val="DefaultParagraphFont"/>
    <w:link w:val="BodyTextIndent2"/>
    <w:qFormat/>
    <w:rsid w:val="001e0dd6"/>
    <w:rPr>
      <w:rFonts w:ascii="Arial" w:hAnsi="Arial" w:eastAsia="Times New Roman" w:cs="Times New Roman"/>
      <w:sz w:val="24"/>
      <w:szCs w:val="20"/>
      <w:lang w:eastAsia="cs-CZ"/>
    </w:rPr>
  </w:style>
  <w:style w:type="character" w:styleId="Zkladntext2Char" w:customStyle="1">
    <w:name w:val="Základní text 2 Char"/>
    <w:basedOn w:val="DefaultParagraphFont"/>
    <w:link w:val="BodyText2"/>
    <w:qFormat/>
    <w:rsid w:val="001e0dd6"/>
    <w:rPr>
      <w:rFonts w:ascii="Arial" w:hAnsi="Arial" w:eastAsia="Times New Roman" w:cs="Times New Roman"/>
      <w:sz w:val="24"/>
      <w:szCs w:val="20"/>
      <w:lang w:eastAsia="cs-CZ"/>
    </w:rPr>
  </w:style>
  <w:style w:type="character" w:styleId="Zkladntext3Char" w:customStyle="1">
    <w:name w:val="Základní text 3 Char"/>
    <w:basedOn w:val="DefaultParagraphFont"/>
    <w:link w:val="BodyText3"/>
    <w:qFormat/>
    <w:rsid w:val="001e0dd6"/>
    <w:rPr>
      <w:rFonts w:ascii="Arial" w:hAnsi="Arial" w:eastAsia="Times New Roman" w:cs="Times New Roman"/>
      <w:sz w:val="16"/>
      <w:szCs w:val="16"/>
      <w:lang w:eastAsia="cs-CZ"/>
    </w:rPr>
  </w:style>
  <w:style w:type="character" w:styleId="InternetLink">
    <w:name w:val="Internet Link"/>
    <w:uiPriority w:val="99"/>
    <w:qFormat/>
    <w:rsid w:val="001e0dd6"/>
    <w:rPr>
      <w:color w:val="0000FF"/>
      <w:u w:val="single"/>
    </w:rPr>
  </w:style>
  <w:style w:type="character" w:styleId="FollowedHyperlink">
    <w:name w:val="FollowedHyperlink"/>
    <w:rsid w:val="001e0dd6"/>
    <w:rPr>
      <w:color w:val="800080"/>
      <w:u w:val="single"/>
    </w:rPr>
  </w:style>
  <w:style w:type="character" w:styleId="ProsttextChar" w:customStyle="1">
    <w:name w:val="Prostý text Char"/>
    <w:basedOn w:val="DefaultParagraphFont"/>
    <w:link w:val="PlainText"/>
    <w:qFormat/>
    <w:rsid w:val="001e0dd6"/>
    <w:rPr>
      <w:rFonts w:ascii="Courier New" w:hAnsi="Courier New" w:eastAsia="Times New Roman" w:cs="Times New Roman"/>
      <w:sz w:val="20"/>
      <w:szCs w:val="20"/>
      <w:lang w:eastAsia="cs-CZ"/>
    </w:rPr>
  </w:style>
  <w:style w:type="character" w:styleId="annotationreference">
    <w:name w:val="annotation reference"/>
    <w:qFormat/>
    <w:rsid w:val="001e0dd6"/>
    <w:rPr>
      <w:sz w:val="16"/>
      <w:szCs w:val="16"/>
    </w:rPr>
  </w:style>
  <w:style w:type="character" w:styleId="TextkomenteChar" w:customStyle="1">
    <w:name w:val="Text komentáře Char"/>
    <w:basedOn w:val="DefaultParagraphFont"/>
    <w:qFormat/>
    <w:rsid w:val="001e0dd6"/>
    <w:rPr>
      <w:rFonts w:ascii="Arial" w:hAnsi="Arial" w:eastAsia="Times New Roman" w:cs="Times New Roman"/>
      <w:sz w:val="20"/>
      <w:szCs w:val="20"/>
      <w:lang w:eastAsia="cs-CZ"/>
    </w:rPr>
  </w:style>
  <w:style w:type="character" w:styleId="PedmtkomenteChar" w:customStyle="1">
    <w:name w:val="Předmět komentáře Char"/>
    <w:basedOn w:val="TextkomenteChar"/>
    <w:link w:val="annotationsubject"/>
    <w:qFormat/>
    <w:rsid w:val="001e0dd6"/>
    <w:rPr>
      <w:rFonts w:ascii="Arial" w:hAnsi="Arial" w:eastAsia="Times New Roman" w:cs="Times New Roman"/>
      <w:b/>
      <w:bCs/>
      <w:sz w:val="20"/>
      <w:szCs w:val="20"/>
      <w:lang w:eastAsia="cs-CZ"/>
    </w:rPr>
  </w:style>
  <w:style w:type="character" w:styleId="TextbublinyChar" w:customStyle="1">
    <w:name w:val="Text bubliny Char"/>
    <w:basedOn w:val="DefaultParagraphFont"/>
    <w:link w:val="BalloonText"/>
    <w:qFormat/>
    <w:rsid w:val="001e0dd6"/>
    <w:rPr>
      <w:rFonts w:ascii="Tahoma" w:hAnsi="Tahoma" w:eastAsia="Times New Roman" w:cs="Tahoma"/>
      <w:sz w:val="16"/>
      <w:szCs w:val="16"/>
      <w:lang w:eastAsia="cs-CZ"/>
    </w:rPr>
  </w:style>
  <w:style w:type="character" w:styleId="TextpoznpodarouChar" w:customStyle="1">
    <w:name w:val="Text pozn. pod čarou Char"/>
    <w:basedOn w:val="DefaultParagraphFont"/>
    <w:semiHidden/>
    <w:qFormat/>
    <w:rsid w:val="00735fde"/>
    <w:rPr>
      <w:rFonts w:ascii="Times New Roman" w:hAnsi="Times New Roman" w:eastAsia="Times New Roman" w:cs="Times New Roman"/>
      <w:sz w:val="20"/>
      <w:szCs w:val="20"/>
      <w:lang w:eastAsia="cs-CZ"/>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semiHidden/>
    <w:qFormat/>
    <w:rsid w:val="00735fde"/>
    <w:rPr>
      <w:vertAlign w:val="superscript"/>
    </w:rPr>
  </w:style>
  <w:style w:type="character" w:styleId="PageNumber">
    <w:name w:val="Page Number"/>
    <w:basedOn w:val="DefaultParagraphFont"/>
    <w:rsid w:val="00735fde"/>
    <w:rPr/>
  </w:style>
  <w:style w:type="character" w:styleId="NzevChar" w:customStyle="1">
    <w:name w:val="Název Char"/>
    <w:basedOn w:val="DefaultParagraphFont"/>
    <w:qFormat/>
    <w:rsid w:val="00735fde"/>
    <w:rPr>
      <w:rFonts w:ascii="Times New Roman" w:hAnsi="Times New Roman" w:eastAsia="Times New Roman" w:cs="Times New Roman"/>
      <w:sz w:val="36"/>
      <w:szCs w:val="24"/>
      <w:lang w:eastAsia="cs-CZ"/>
    </w:rPr>
  </w:style>
  <w:style w:type="character" w:styleId="nazev" w:customStyle="1">
    <w:name w:val="nazev"/>
    <w:basedOn w:val="DefaultParagraphFont"/>
    <w:qFormat/>
    <w:rsid w:val="00735fde"/>
    <w:rPr/>
  </w:style>
  <w:style w:type="character" w:styleId="inicialy" w:customStyle="1">
    <w:name w:val="inicialy"/>
    <w:basedOn w:val="DefaultParagraphFont"/>
    <w:qFormat/>
    <w:rsid w:val="00735fde"/>
    <w:rPr/>
  </w:style>
  <w:style w:type="character" w:styleId="prijmeni" w:customStyle="1">
    <w:name w:val="prijmeni"/>
    <w:basedOn w:val="DefaultParagraphFont"/>
    <w:qFormat/>
    <w:rsid w:val="00735fde"/>
    <w:rPr/>
  </w:style>
  <w:style w:type="character" w:styleId="apple-style-span" w:customStyle="1">
    <w:name w:val="apple-style-span"/>
    <w:basedOn w:val="DefaultParagraphFont"/>
    <w:qFormat/>
    <w:rsid w:val="00735fde"/>
    <w:rPr/>
  </w:style>
  <w:style w:type="character" w:styleId="LineNumbering1">
    <w:name w:val="Line Numbering1"/>
    <w:qFormat/>
    <w:rPr/>
  </w:style>
  <w:style w:type="character" w:styleId="LineNumbering2">
    <w:name w:val="Line Numbering2"/>
    <w:qFormat/>
    <w:rPr/>
  </w:style>
  <w:style w:type="character" w:styleId="InternetLink1">
    <w:name w:val="Internet Link1"/>
    <w:qFormat/>
    <w:rPr>
      <w:color w:val="000080"/>
      <w:u w:val="single"/>
    </w:rPr>
  </w:style>
  <w:style w:type="character" w:styleId="Odkaznarejstk">
    <w:name w:val="Odkaz na rejstřík"/>
    <w:qFormat/>
    <w:rPr/>
  </w:style>
  <w:style w:type="character" w:styleId="InternetLink2">
    <w:name w:val="Internet Link2"/>
    <w:qFormat/>
    <w:rPr>
      <w:color w:val="000080"/>
      <w:u w:val="single"/>
    </w:rPr>
  </w:style>
  <w:style w:type="character" w:styleId="LineNumbering3">
    <w:name w:val="Line Numbering3"/>
    <w:qFormat/>
    <w:rPr/>
  </w:style>
  <w:style w:type="character" w:styleId="InternetLink3">
    <w:name w:val="Internet Link3"/>
    <w:qFormat/>
    <w:rPr>
      <w:color w:val="000080"/>
      <w:u w:val="single"/>
    </w:rPr>
  </w:style>
  <w:style w:type="character" w:styleId="LineNumbering4">
    <w:name w:val="Line Numbering4"/>
    <w:qFormat/>
    <w:rPr/>
  </w:style>
  <w:style w:type="character" w:styleId="Hyperlink">
    <w:name w:val="Hyperlink"/>
    <w:rPr>
      <w:color w:val="000080"/>
      <w:u w:val="single"/>
    </w:rPr>
  </w:style>
  <w:style w:type="character" w:styleId="LineNumber">
    <w:name w:val="Line Number"/>
    <w:rPr/>
  </w:style>
  <w:style w:type="paragraph" w:styleId="Nadpis">
    <w:name w:val="Nadpis"/>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ZkladntextChar"/>
    <w:unhideWhenUsed/>
    <w:rsid w:val="00787aa8"/>
    <w:pPr>
      <w:spacing w:before="0" w:after="120"/>
    </w:pPr>
    <w:rPr/>
  </w:style>
  <w:style w:type="paragraph" w:styleId="List">
    <w:name w:val="List"/>
    <w:basedOn w:val="Normal"/>
    <w:rsid w:val="00735fde"/>
    <w:pPr>
      <w:spacing w:lineRule="auto" w:line="360" w:before="0" w:after="0"/>
      <w:ind w:hanging="283" w:left="283"/>
    </w:pPr>
    <w:rPr>
      <w:rFonts w:ascii="Times New Roman" w:hAnsi="Times New Roman" w:eastAsia="Times New Roman" w:cs="Times New Roman"/>
      <w:sz w:val="24"/>
      <w:szCs w:val="20"/>
      <w:lang w:eastAsia="cs-CZ"/>
    </w:rPr>
  </w:style>
  <w:style w:type="paragraph" w:styleId="Caption">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HeaderandFooter">
    <w:name w:val="Header and Footer"/>
    <w:basedOn w:val="Normal"/>
    <w:qFormat/>
    <w:pPr/>
    <w:rPr/>
  </w:style>
  <w:style w:type="paragraph" w:styleId="Header">
    <w:name w:val="Header"/>
    <w:basedOn w:val="Normal"/>
    <w:link w:val="ZhlavChar"/>
    <w:unhideWhenUsed/>
    <w:rsid w:val="00187153"/>
    <w:pPr>
      <w:tabs>
        <w:tab w:val="clear" w:pos="708"/>
        <w:tab w:val="center" w:pos="4536" w:leader="none"/>
        <w:tab w:val="right" w:pos="9072" w:leader="none"/>
      </w:tabs>
      <w:spacing w:lineRule="auto" w:line="240" w:before="0" w:after="0"/>
    </w:pPr>
    <w:rPr/>
  </w:style>
  <w:style w:type="paragraph" w:styleId="Footer">
    <w:name w:val="Footer"/>
    <w:basedOn w:val="Normal"/>
    <w:link w:val="ZpatChar"/>
    <w:unhideWhenUsed/>
    <w:rsid w:val="00187153"/>
    <w:pPr>
      <w:tabs>
        <w:tab w:val="clear" w:pos="708"/>
        <w:tab w:val="center" w:pos="4536" w:leader="none"/>
        <w:tab w:val="right" w:pos="9072" w:leader="none"/>
      </w:tabs>
      <w:spacing w:lineRule="auto" w:line="240" w:before="0" w:after="0"/>
    </w:pPr>
    <w:rPr/>
  </w:style>
  <w:style w:type="paragraph" w:styleId="Textodstavce" w:customStyle="1">
    <w:name w:val="Text odstavce"/>
    <w:basedOn w:val="Normal"/>
    <w:qFormat/>
    <w:rsid w:val="00ab7255"/>
    <w:pPr>
      <w:numPr>
        <w:ilvl w:val="0"/>
        <w:numId w:val="2"/>
      </w:numPr>
      <w:tabs>
        <w:tab w:val="clear" w:pos="708"/>
        <w:tab w:val="left" w:pos="851" w:leader="none"/>
      </w:tabs>
      <w:spacing w:lineRule="auto" w:line="240" w:before="120" w:after="120"/>
      <w:jc w:val="both"/>
      <w:outlineLvl w:val="6"/>
    </w:pPr>
    <w:rPr>
      <w:rFonts w:ascii="Times New Roman" w:hAnsi="Times New Roman" w:eastAsia="Times New Roman" w:cs="Times New Roman"/>
      <w:sz w:val="24"/>
      <w:szCs w:val="20"/>
      <w:lang w:eastAsia="cs-CZ"/>
    </w:rPr>
  </w:style>
  <w:style w:type="paragraph" w:styleId="Textpsmene" w:customStyle="1">
    <w:name w:val="Text písmene"/>
    <w:basedOn w:val="Normal"/>
    <w:qFormat/>
    <w:rsid w:val="00ab7255"/>
    <w:pPr>
      <w:numPr>
        <w:ilvl w:val="1"/>
        <w:numId w:val="2"/>
      </w:numPr>
      <w:spacing w:lineRule="auto" w:line="240" w:before="0" w:after="0"/>
      <w:jc w:val="both"/>
      <w:outlineLvl w:val="7"/>
    </w:pPr>
    <w:rPr>
      <w:rFonts w:ascii="Times New Roman" w:hAnsi="Times New Roman" w:eastAsia="Times New Roman" w:cs="Times New Roman"/>
      <w:sz w:val="24"/>
      <w:szCs w:val="20"/>
      <w:lang w:eastAsia="cs-CZ"/>
    </w:rPr>
  </w:style>
  <w:style w:type="paragraph" w:styleId="ListParagraph">
    <w:name w:val="List Paragraph"/>
    <w:basedOn w:val="Normal"/>
    <w:uiPriority w:val="34"/>
    <w:qFormat/>
    <w:rsid w:val="00ab7255"/>
    <w:pPr>
      <w:spacing w:before="0" w:after="160"/>
      <w:ind w:left="720"/>
      <w:contextualSpacing/>
    </w:pPr>
    <w:rPr/>
  </w:style>
  <w:style w:type="paragraph" w:styleId="NoSpacing">
    <w:name w:val="No Spacing"/>
    <w:link w:val="BezmezerChar"/>
    <w:uiPriority w:val="1"/>
    <w:qFormat/>
    <w:rsid w:val="00e26509"/>
    <w:pPr>
      <w:widowControl/>
      <w:suppressAutoHyphens w:val="true"/>
      <w:bidi w:val="0"/>
      <w:spacing w:lineRule="auto" w:line="240" w:before="0" w:after="0"/>
      <w:jc w:val="both"/>
    </w:pPr>
    <w:rPr>
      <w:rFonts w:ascii="Trebuchet MS" w:hAnsi="Trebuchet MS" w:eastAsia="Calibri" w:cs="" w:cstheme="minorBidi" w:eastAsiaTheme="minorHAnsi"/>
      <w:color w:val="auto"/>
      <w:kern w:val="0"/>
      <w:sz w:val="22"/>
      <w:szCs w:val="22"/>
      <w:lang w:val="cs-CZ" w:eastAsia="en-US" w:bidi="ar-SA"/>
    </w:rPr>
  </w:style>
  <w:style w:type="paragraph" w:styleId="NormalWeb">
    <w:name w:val="Normal (Web)"/>
    <w:basedOn w:val="Normal"/>
    <w:unhideWhenUsed/>
    <w:qFormat/>
    <w:rsid w:val="007c1291"/>
    <w:pPr>
      <w:spacing w:lineRule="auto" w:line="240" w:beforeAutospacing="1" w:afterAutospacing="1"/>
    </w:pPr>
    <w:rPr>
      <w:rFonts w:ascii="Times New Roman" w:hAnsi="Times New Roman" w:eastAsia="Times New Roman" w:cs="Times New Roman"/>
      <w:sz w:val="24"/>
      <w:szCs w:val="24"/>
      <w:lang w:eastAsia="cs-CZ"/>
    </w:rPr>
  </w:style>
  <w:style w:type="paragraph" w:styleId="Normlnsodskokyza" w:customStyle="1">
    <w:name w:val="Normální s odskoky za"/>
    <w:basedOn w:val="Normal"/>
    <w:qFormat/>
    <w:rsid w:val="00a01a39"/>
    <w:pPr>
      <w:suppressAutoHyphens w:val="true"/>
      <w:spacing w:lineRule="auto" w:line="240" w:before="0" w:after="120"/>
      <w:jc w:val="both"/>
    </w:pPr>
    <w:rPr>
      <w:rFonts w:ascii="Arial" w:hAnsi="Arial" w:eastAsia="Times New Roman" w:cs="Times New Roman"/>
      <w:szCs w:val="20"/>
      <w:lang w:eastAsia="zh-CN"/>
    </w:rPr>
  </w:style>
  <w:style w:type="paragraph" w:styleId="RaCanadpis2" w:customStyle="1">
    <w:name w:val="RaCa_nadpis_2"/>
    <w:basedOn w:val="Normal"/>
    <w:next w:val="Normal"/>
    <w:qFormat/>
    <w:rsid w:val="0032369e"/>
    <w:pPr>
      <w:keepNext w:val="true"/>
      <w:numPr>
        <w:ilvl w:val="1"/>
        <w:numId w:val="3"/>
      </w:numPr>
      <w:tabs>
        <w:tab w:val="clear" w:pos="708"/>
        <w:tab w:val="left" w:pos="426" w:leader="none"/>
      </w:tabs>
      <w:spacing w:lineRule="auto" w:line="240" w:before="300" w:after="60"/>
      <w:jc w:val="both"/>
      <w:outlineLvl w:val="1"/>
    </w:pPr>
    <w:rPr>
      <w:rFonts w:ascii="Times New Roman" w:hAnsi="Times New Roman" w:eastAsia="Times New Roman" w:cs="Times New Roman"/>
      <w:b/>
      <w:szCs w:val="20"/>
      <w:lang w:eastAsia="cs-CZ"/>
    </w:rPr>
  </w:style>
  <w:style w:type="paragraph" w:styleId="RaCanadpis1" w:customStyle="1">
    <w:name w:val="RaCa_nadpis_1"/>
    <w:basedOn w:val="RaCanadpis2"/>
    <w:next w:val="Normal"/>
    <w:link w:val="RaCanadpis1Char"/>
    <w:qFormat/>
    <w:rsid w:val="0032369e"/>
    <w:pPr>
      <w:ind w:hanging="644"/>
      <w:outlineLvl w:val="0"/>
    </w:pPr>
    <w:rPr>
      <w:caps/>
      <w:sz w:val="26"/>
      <w:szCs w:val="26"/>
    </w:rPr>
  </w:style>
  <w:style w:type="paragraph" w:styleId="ELSOXnadpis3" w:customStyle="1">
    <w:name w:val="ELSOX_nadpis_3"/>
    <w:basedOn w:val="RaCanadpis1"/>
    <w:next w:val="Normal"/>
    <w:qFormat/>
    <w:rsid w:val="0032369e"/>
    <w:pPr>
      <w:tabs>
        <w:tab w:val="clear" w:pos="426"/>
        <w:tab w:val="left" w:pos="360" w:leader="none"/>
        <w:tab w:val="left" w:pos="567" w:leader="none"/>
      </w:tabs>
      <w:ind w:hanging="567" w:left="567"/>
      <w:outlineLvl w:val="2"/>
    </w:pPr>
    <w:rPr>
      <w:b w:val="false"/>
      <w:i/>
      <w:caps w:val="false"/>
      <w:smallCaps w:val="false"/>
      <w:sz w:val="22"/>
      <w:u w:val="single"/>
    </w:rPr>
  </w:style>
  <w:style w:type="paragraph" w:styleId="Standard" w:customStyle="1">
    <w:name w:val="Standard"/>
    <w:qFormat/>
    <w:rsid w:val="00a76307"/>
    <w:pPr>
      <w:widowControl/>
      <w:suppressAutoHyphens w:val="true"/>
      <w:bidi w:val="0"/>
      <w:spacing w:lineRule="auto" w:line="240" w:before="0" w:after="0"/>
      <w:jc w:val="both"/>
      <w:textAlignment w:val="baseline"/>
    </w:pPr>
    <w:rPr>
      <w:rFonts w:ascii="Times New Roman" w:hAnsi="Times New Roman" w:eastAsia="Times New Roman" w:cs="Times New Roman"/>
      <w:color w:val="auto"/>
      <w:kern w:val="2"/>
      <w:sz w:val="20"/>
      <w:szCs w:val="20"/>
      <w:lang w:val="cs-CZ" w:eastAsia="cs-CZ" w:bidi="ar-SA"/>
    </w:rPr>
  </w:style>
  <w:style w:type="paragraph" w:styleId="Zkladntext1" w:customStyle="1">
    <w:name w:val="Základní text1"/>
    <w:basedOn w:val="Normal"/>
    <w:qFormat/>
    <w:rsid w:val="00ac30a0"/>
    <w:pPr>
      <w:widowControl w:val="false"/>
      <w:suppressAutoHyphens w:val="true"/>
      <w:spacing w:lineRule="auto" w:line="240" w:before="0" w:after="0"/>
      <w:ind w:firstLine="340"/>
      <w:jc w:val="both"/>
    </w:pPr>
    <w:rPr>
      <w:rFonts w:ascii="ISOCPEUR" w:hAnsi="ISOCPEUR" w:eastAsia="Lucida Sans Unicode" w:cs="Times New Roman"/>
      <w:sz w:val="24"/>
      <w:szCs w:val="24"/>
    </w:rPr>
  </w:style>
  <w:style w:type="paragraph" w:styleId="Normal1" w:customStyle="1">
    <w:name w:val="Normal1"/>
    <w:basedOn w:val="Normal"/>
    <w:autoRedefine/>
    <w:qFormat/>
    <w:locked/>
    <w:rsid w:val="00054c60"/>
    <w:pPr>
      <w:tabs>
        <w:tab w:val="clear" w:pos="708"/>
        <w:tab w:val="left" w:pos="0" w:leader="none"/>
        <w:tab w:val="left" w:pos="540" w:leader="none"/>
      </w:tabs>
      <w:suppressAutoHyphens w:val="true"/>
      <w:spacing w:lineRule="auto" w:line="288" w:before="0" w:after="0"/>
      <w:jc w:val="both"/>
      <w:textAlignment w:val="top"/>
    </w:pPr>
    <w:rPr>
      <w:rFonts w:ascii="Times New Roman" w:hAnsi="Times New Roman" w:eastAsia="Times New Roman" w:cs="Times New Roman"/>
      <w:i/>
      <w:sz w:val="24"/>
      <w:szCs w:val="24"/>
      <w:lang w:eastAsia="cs-CZ"/>
    </w:rPr>
  </w:style>
  <w:style w:type="paragraph" w:styleId="09" w:customStyle="1">
    <w:name w:val="09"/>
    <w:basedOn w:val="Normal"/>
    <w:link w:val="09Char"/>
    <w:qFormat/>
    <w:rsid w:val="00867c0a"/>
    <w:pPr>
      <w:spacing w:lineRule="auto" w:line="240" w:before="0" w:after="0"/>
    </w:pPr>
    <w:rPr>
      <w:rFonts w:ascii="Arial" w:hAnsi="Arial" w:eastAsia="Calibri" w:cs="Arial Narrow"/>
      <w:color w:val="595959"/>
      <w:sz w:val="20"/>
      <w:szCs w:val="16"/>
    </w:rPr>
  </w:style>
  <w:style w:type="paragraph" w:styleId="Textbodu" w:customStyle="1">
    <w:name w:val="Text bodu"/>
    <w:basedOn w:val="Normal"/>
    <w:qFormat/>
    <w:rsid w:val="00936cf5"/>
    <w:pPr>
      <w:tabs>
        <w:tab w:val="clear" w:pos="708"/>
        <w:tab w:val="left" w:pos="851" w:leader="none"/>
      </w:tabs>
      <w:spacing w:lineRule="auto" w:line="240" w:before="0" w:after="0"/>
      <w:ind w:hanging="426" w:left="851"/>
      <w:jc w:val="both"/>
      <w:outlineLvl w:val="8"/>
    </w:pPr>
    <w:rPr>
      <w:rFonts w:ascii="Times New Roman" w:hAnsi="Times New Roman" w:eastAsia="Times New Roman" w:cs="Times New Roman"/>
      <w:sz w:val="24"/>
      <w:szCs w:val="20"/>
      <w:lang w:eastAsia="cs-CZ"/>
    </w:rPr>
  </w:style>
  <w:style w:type="paragraph" w:styleId="BodyTextIndent3">
    <w:name w:val="Body Text Indent 3"/>
    <w:basedOn w:val="Standard"/>
    <w:link w:val="Zkladntextodsazen3Char"/>
    <w:qFormat/>
    <w:rsid w:val="00e600a6"/>
    <w:pPr>
      <w:ind w:firstLine="708"/>
    </w:pPr>
    <w:rPr>
      <w:rFonts w:ascii="Arial" w:hAnsi="Arial" w:eastAsia="Arial" w:cs="Arial"/>
    </w:rPr>
  </w:style>
  <w:style w:type="paragraph" w:styleId="Styl6" w:customStyle="1">
    <w:name w:val="Styl6"/>
    <w:basedOn w:val="Normal"/>
    <w:autoRedefine/>
    <w:qFormat/>
    <w:rsid w:val="002e446b"/>
    <w:pPr>
      <w:numPr>
        <w:ilvl w:val="0"/>
        <w:numId w:val="4"/>
      </w:numPr>
      <w:spacing w:lineRule="auto" w:line="240" w:before="480" w:after="0"/>
      <w:jc w:val="both"/>
    </w:pPr>
    <w:rPr>
      <w:rFonts w:ascii="Times New Roman" w:hAnsi="Times New Roman" w:eastAsia="Times New Roman" w:cs="Times New Roman"/>
      <w:b/>
      <w:bCs/>
      <w:sz w:val="24"/>
      <w:szCs w:val="24"/>
      <w:u w:val="single"/>
      <w:lang w:eastAsia="cs-CZ"/>
    </w:rPr>
  </w:style>
  <w:style w:type="paragraph" w:styleId="CalibryHonza" w:customStyle="1">
    <w:name w:val="Calibry Honza"/>
    <w:basedOn w:val="Normal1"/>
    <w:qFormat/>
    <w:rsid w:val="00492049"/>
    <w:pPr>
      <w:spacing w:lineRule="auto" w:line="240"/>
    </w:pPr>
    <w:rPr>
      <w:rFonts w:ascii="Trebuchet MS" w:hAnsi="Trebuchet MS" w:cs="Calibri" w:cstheme="minorHAnsi"/>
      <w:i w:val="false"/>
      <w:iCs/>
      <w:sz w:val="22"/>
      <w:szCs w:val="22"/>
    </w:rPr>
  </w:style>
  <w:style w:type="paragraph" w:styleId="WW-Rejstk111111111111111111111" w:customStyle="1">
    <w:name w:val="WW-Rejst?ík111111111111111111111"/>
    <w:basedOn w:val="Standard"/>
    <w:qFormat/>
    <w:rsid w:val="00492049"/>
    <w:pPr>
      <w:suppressLineNumbers/>
      <w:jc w:val="left"/>
    </w:pPr>
    <w:rPr>
      <w:rFonts w:ascii="Times New Roman CE" w:hAnsi="Times New Roman CE"/>
      <w:lang w:eastAsia="zh-CN" w:bidi="hi-IN"/>
    </w:rPr>
  </w:style>
  <w:style w:type="paragraph" w:styleId="Default" w:customStyle="1">
    <w:name w:val="Default"/>
    <w:qFormat/>
    <w:rsid w:val="007a6780"/>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cs-CZ" w:eastAsia="en-US" w:bidi="ar-SA"/>
    </w:rPr>
  </w:style>
  <w:style w:type="paragraph" w:styleId="Zkladntextodsazen21" w:customStyle="1">
    <w:name w:val="Základní text odsazený 21"/>
    <w:basedOn w:val="Normal"/>
    <w:qFormat/>
    <w:rsid w:val="00787aa8"/>
    <w:pPr>
      <w:suppressAutoHyphens w:val="true"/>
      <w:spacing w:lineRule="auto" w:line="240" w:before="0" w:after="0"/>
      <w:ind w:hanging="360" w:left="360"/>
    </w:pPr>
    <w:rPr>
      <w:rFonts w:ascii="Times New Roman" w:hAnsi="Times New Roman" w:eastAsia="Times New Roman" w:cs="Times New Roman"/>
      <w:sz w:val="24"/>
      <w:szCs w:val="24"/>
      <w:lang w:eastAsia="ar-SA"/>
    </w:rPr>
  </w:style>
  <w:style w:type="paragraph" w:styleId="BodyTextIndented">
    <w:name w:val="Body Text, Indented"/>
    <w:basedOn w:val="Normal"/>
    <w:link w:val="ZkladntextodsazenChar"/>
    <w:unhideWhenUsed/>
    <w:qFormat/>
    <w:rsid w:val="00787aa8"/>
    <w:pPr>
      <w:spacing w:before="0" w:after="120"/>
      <w:ind w:left="283"/>
    </w:pPr>
    <w:rPr/>
  </w:style>
  <w:style w:type="paragraph" w:styleId="Zkladntext21" w:customStyle="1">
    <w:name w:val="Základní text 21"/>
    <w:basedOn w:val="Normal"/>
    <w:qFormat/>
    <w:rsid w:val="00f04c9f"/>
    <w:pPr>
      <w:tabs>
        <w:tab w:val="clear" w:pos="708"/>
        <w:tab w:val="left" w:pos="8931" w:leader="none"/>
      </w:tabs>
      <w:overflowPunct w:val="true"/>
      <w:spacing w:lineRule="auto" w:line="240" w:before="0" w:after="0"/>
      <w:ind w:hanging="142"/>
      <w:jc w:val="both"/>
      <w:textAlignment w:val="baseline"/>
    </w:pPr>
    <w:rPr>
      <w:rFonts w:ascii="Arial" w:hAnsi="Arial" w:eastAsia="Times New Roman" w:cs="Times New Roman"/>
      <w:szCs w:val="20"/>
      <w:lang w:eastAsia="cs-CZ"/>
    </w:rPr>
  </w:style>
  <w:style w:type="paragraph" w:styleId="Zkladntext22" w:customStyle="1">
    <w:name w:val="Základní text 22"/>
    <w:basedOn w:val="Normal"/>
    <w:qFormat/>
    <w:rsid w:val="00e2065d"/>
    <w:pPr>
      <w:tabs>
        <w:tab w:val="clear" w:pos="708"/>
        <w:tab w:val="left" w:pos="8931" w:leader="none"/>
      </w:tabs>
      <w:overflowPunct w:val="true"/>
      <w:spacing w:lineRule="auto" w:line="240" w:before="0" w:after="0"/>
      <w:ind w:hanging="142"/>
      <w:jc w:val="both"/>
      <w:textAlignment w:val="baseline"/>
    </w:pPr>
    <w:rPr>
      <w:rFonts w:ascii="Arial" w:hAnsi="Arial" w:eastAsia="Times New Roman" w:cs="Times New Roman"/>
      <w:szCs w:val="20"/>
      <w:lang w:eastAsia="cs-CZ"/>
    </w:rPr>
  </w:style>
  <w:style w:type="paragraph" w:styleId="BodyTextIndent2">
    <w:name w:val="Body Text Indent 2"/>
    <w:basedOn w:val="Normal"/>
    <w:link w:val="Zkladntextodsazen2Char"/>
    <w:qFormat/>
    <w:rsid w:val="001e0dd6"/>
    <w:pPr>
      <w:spacing w:lineRule="auto" w:line="360" w:before="0" w:after="0"/>
      <w:ind w:left="360"/>
      <w:jc w:val="both"/>
    </w:pPr>
    <w:rPr>
      <w:rFonts w:ascii="Arial" w:hAnsi="Arial" w:eastAsia="Times New Roman" w:cs="Times New Roman"/>
      <w:sz w:val="24"/>
      <w:szCs w:val="20"/>
      <w:lang w:eastAsia="cs-CZ"/>
    </w:rPr>
  </w:style>
  <w:style w:type="paragraph" w:styleId="BodyText2">
    <w:name w:val="Body Text 2"/>
    <w:basedOn w:val="Normal"/>
    <w:link w:val="Zkladntext2Char"/>
    <w:qFormat/>
    <w:rsid w:val="001e0dd6"/>
    <w:pPr>
      <w:spacing w:lineRule="auto" w:line="360" w:before="0" w:after="0"/>
    </w:pPr>
    <w:rPr>
      <w:rFonts w:ascii="Arial" w:hAnsi="Arial" w:eastAsia="Times New Roman" w:cs="Times New Roman"/>
      <w:sz w:val="24"/>
      <w:szCs w:val="20"/>
      <w:lang w:eastAsia="cs-CZ"/>
    </w:rPr>
  </w:style>
  <w:style w:type="paragraph" w:styleId="BodyText3">
    <w:name w:val="Body Text 3"/>
    <w:basedOn w:val="Normal"/>
    <w:link w:val="Zkladntext3Char"/>
    <w:qFormat/>
    <w:rsid w:val="001e0dd6"/>
    <w:pPr>
      <w:spacing w:lineRule="auto" w:line="360" w:before="0" w:after="120"/>
    </w:pPr>
    <w:rPr>
      <w:rFonts w:ascii="Arial" w:hAnsi="Arial" w:eastAsia="Times New Roman" w:cs="Times New Roman"/>
      <w:sz w:val="16"/>
      <w:szCs w:val="16"/>
      <w:lang w:eastAsia="cs-CZ"/>
    </w:rPr>
  </w:style>
  <w:style w:type="paragraph" w:styleId="NormalIndent">
    <w:name w:val="Normal Indent"/>
    <w:basedOn w:val="Normal"/>
    <w:qFormat/>
    <w:rsid w:val="001e0dd6"/>
    <w:pPr>
      <w:spacing w:lineRule="auto" w:line="240" w:before="0" w:after="0"/>
      <w:ind w:left="1134"/>
    </w:pPr>
    <w:rPr>
      <w:rFonts w:ascii="Arial" w:hAnsi="Arial" w:eastAsia="Times New Roman" w:cs="Times New Roman"/>
      <w:sz w:val="20"/>
      <w:szCs w:val="20"/>
      <w:lang w:eastAsia="cs-CZ"/>
    </w:rPr>
  </w:style>
  <w:style w:type="paragraph" w:styleId="normalCMC" w:customStyle="1">
    <w:name w:val="normal CMC"/>
    <w:basedOn w:val="Normal"/>
    <w:autoRedefine/>
    <w:qFormat/>
    <w:rsid w:val="001e0dd6"/>
    <w:pPr>
      <w:tabs>
        <w:tab w:val="clear" w:pos="708"/>
        <w:tab w:val="left" w:pos="540" w:leader="none"/>
        <w:tab w:val="left" w:pos="3420" w:leader="none"/>
      </w:tabs>
      <w:spacing w:lineRule="auto" w:line="360" w:before="0" w:after="0"/>
    </w:pPr>
    <w:rPr>
      <w:rFonts w:ascii="Arial Narrow" w:hAnsi="Arial Narrow" w:eastAsia="Times New Roman" w:cs="Times New Roman"/>
      <w:color w:val="000000"/>
      <w:sz w:val="20"/>
      <w:szCs w:val="24"/>
      <w:lang w:eastAsia="cs-CZ"/>
    </w:rPr>
  </w:style>
  <w:style w:type="paragraph" w:styleId="Zkltext" w:customStyle="1">
    <w:name w:val="Zákl.text"/>
    <w:basedOn w:val="Normal"/>
    <w:qFormat/>
    <w:rsid w:val="001e0dd6"/>
    <w:pPr>
      <w:spacing w:lineRule="auto" w:line="240" w:before="40" w:after="40"/>
      <w:ind w:firstLine="680"/>
      <w:jc w:val="both"/>
    </w:pPr>
    <w:rPr>
      <w:rFonts w:ascii="Times New Roman" w:hAnsi="Times New Roman" w:eastAsia="Times New Roman" w:cs="Times New Roman"/>
      <w:sz w:val="24"/>
      <w:szCs w:val="20"/>
      <w:lang w:eastAsia="cs-CZ"/>
    </w:rPr>
  </w:style>
  <w:style w:type="paragraph" w:styleId="PlainText">
    <w:name w:val="Plain Text"/>
    <w:basedOn w:val="Normal"/>
    <w:link w:val="ProsttextChar"/>
    <w:qFormat/>
    <w:rsid w:val="001e0dd6"/>
    <w:pPr>
      <w:spacing w:lineRule="auto" w:line="240" w:before="0" w:after="0"/>
    </w:pPr>
    <w:rPr>
      <w:rFonts w:ascii="Courier New" w:hAnsi="Courier New" w:eastAsia="Times New Roman" w:cs="Times New Roman"/>
      <w:sz w:val="20"/>
      <w:szCs w:val="20"/>
      <w:lang w:eastAsia="cs-CZ"/>
    </w:rPr>
  </w:style>
  <w:style w:type="paragraph" w:styleId="dek" w:customStyle="1">
    <w:name w:val="Řádek"/>
    <w:basedOn w:val="Normal"/>
    <w:qFormat/>
    <w:rsid w:val="001e0dd6"/>
    <w:pPr>
      <w:spacing w:lineRule="auto" w:line="240" w:before="40" w:after="40"/>
      <w:jc w:val="both"/>
    </w:pPr>
    <w:rPr>
      <w:rFonts w:ascii="Times New Roman" w:hAnsi="Times New Roman" w:eastAsia="Times New Roman" w:cs="Times New Roman"/>
      <w:sz w:val="24"/>
      <w:szCs w:val="20"/>
      <w:lang w:eastAsia="cs-CZ"/>
    </w:rPr>
  </w:style>
  <w:style w:type="paragraph" w:styleId="Nejasnost" w:customStyle="1">
    <w:name w:val="Nejasnost"/>
    <w:basedOn w:val="Normal"/>
    <w:qFormat/>
    <w:rsid w:val="001e0dd6"/>
    <w:pPr>
      <w:spacing w:lineRule="auto" w:line="240" w:before="0" w:after="0"/>
      <w:ind w:firstLine="709"/>
      <w:jc w:val="both"/>
    </w:pPr>
    <w:rPr>
      <w:rFonts w:ascii="Times" w:hAnsi="Times" w:eastAsia="Times New Roman" w:cs="Times New Roman"/>
      <w:color w:val="FF0000"/>
      <w:szCs w:val="20"/>
    </w:rPr>
  </w:style>
  <w:style w:type="paragraph" w:styleId="AnnotationText">
    <w:name w:val="Annotation Text"/>
    <w:basedOn w:val="Normal"/>
    <w:link w:val="TextkomenteChar"/>
    <w:rsid w:val="001e0dd6"/>
    <w:pPr>
      <w:spacing w:lineRule="auto" w:line="360" w:before="0" w:after="0"/>
    </w:pPr>
    <w:rPr>
      <w:rFonts w:ascii="Arial" w:hAnsi="Arial" w:eastAsia="Times New Roman" w:cs="Times New Roman"/>
      <w:sz w:val="20"/>
      <w:szCs w:val="20"/>
      <w:lang w:eastAsia="cs-CZ"/>
    </w:rPr>
  </w:style>
  <w:style w:type="paragraph" w:styleId="annotationsubject">
    <w:name w:val="annotation subject"/>
    <w:basedOn w:val="AnnotationText"/>
    <w:next w:val="AnnotationText"/>
    <w:link w:val="PedmtkomenteChar"/>
    <w:qFormat/>
    <w:rsid w:val="001e0dd6"/>
    <w:pPr/>
    <w:rPr>
      <w:b/>
      <w:bCs/>
    </w:rPr>
  </w:style>
  <w:style w:type="paragraph" w:styleId="BalloonText">
    <w:name w:val="Balloon Text"/>
    <w:basedOn w:val="Normal"/>
    <w:link w:val="TextbublinyChar"/>
    <w:qFormat/>
    <w:rsid w:val="001e0dd6"/>
    <w:pPr>
      <w:spacing w:lineRule="auto" w:line="360" w:before="0" w:after="0"/>
    </w:pPr>
    <w:rPr>
      <w:rFonts w:ascii="Tahoma" w:hAnsi="Tahoma" w:eastAsia="Times New Roman" w:cs="Tahoma"/>
      <w:sz w:val="16"/>
      <w:szCs w:val="16"/>
      <w:lang w:eastAsia="cs-CZ"/>
    </w:rPr>
  </w:style>
  <w:style w:type="paragraph" w:styleId="normln" w:customStyle="1">
    <w:name w:val="normální"/>
    <w:basedOn w:val="Normal"/>
    <w:uiPriority w:val="99"/>
    <w:qFormat/>
    <w:rsid w:val="001e0dd6"/>
    <w:pPr>
      <w:spacing w:lineRule="auto" w:line="240" w:before="0" w:after="0"/>
      <w:ind w:left="2700"/>
      <w:jc w:val="both"/>
    </w:pPr>
    <w:rPr>
      <w:rFonts w:ascii="HelveticaNeueLightCE" w:hAnsi="HelveticaNeueLightCE" w:eastAsia="Times New Roman" w:cs="Times New Roman"/>
      <w:sz w:val="20"/>
      <w:szCs w:val="24"/>
      <w:lang w:eastAsia="cs-CZ"/>
    </w:rPr>
  </w:style>
  <w:style w:type="paragraph" w:styleId="Hanka-ARIAL" w:customStyle="1">
    <w:name w:val="Hanka-ARIAL"/>
    <w:basedOn w:val="Normal"/>
    <w:qFormat/>
    <w:rsid w:val="001e0dd6"/>
    <w:pPr>
      <w:spacing w:lineRule="auto" w:line="240" w:before="0" w:after="0"/>
    </w:pPr>
    <w:rPr>
      <w:rFonts w:ascii="Arial" w:hAnsi="Arial" w:eastAsia="Times New Roman" w:cs="Times New Roman"/>
      <w:sz w:val="20"/>
      <w:szCs w:val="20"/>
      <w:lang w:eastAsia="cs-CZ"/>
    </w:rPr>
  </w:style>
  <w:style w:type="paragraph" w:styleId="Textbody" w:customStyle="1">
    <w:name w:val="Text body"/>
    <w:basedOn w:val="Standard"/>
    <w:qFormat/>
    <w:rsid w:val="00431770"/>
    <w:pPr>
      <w:snapToGrid w:val="false"/>
      <w:jc w:val="left"/>
    </w:pPr>
    <w:rPr>
      <w:color w:val="000000"/>
      <w:kern w:val="0"/>
      <w:sz w:val="24"/>
      <w:lang w:eastAsia="ar-SA"/>
    </w:rPr>
  </w:style>
  <w:style w:type="paragraph" w:styleId="BodyTextIndented1" w:customStyle="1">
    <w:name w:val="Body Text, Indented1"/>
    <w:basedOn w:val="Standard"/>
    <w:qFormat/>
    <w:rsid w:val="00431770"/>
    <w:pPr>
      <w:spacing w:before="0" w:after="120"/>
      <w:ind w:left="283"/>
      <w:jc w:val="left"/>
    </w:pPr>
    <w:rPr>
      <w:kern w:val="0"/>
      <w:sz w:val="24"/>
      <w:szCs w:val="24"/>
      <w:lang w:eastAsia="ar-SA"/>
    </w:rPr>
  </w:style>
  <w:style w:type="paragraph" w:styleId="Zkladntext31" w:customStyle="1">
    <w:name w:val="Základní text 31"/>
    <w:basedOn w:val="Standard"/>
    <w:qFormat/>
    <w:rsid w:val="00735fde"/>
    <w:pPr>
      <w:jc w:val="left"/>
    </w:pPr>
    <w:rPr>
      <w:b/>
      <w:bCs/>
      <w:kern w:val="0"/>
      <w:sz w:val="24"/>
      <w:szCs w:val="24"/>
      <w:lang w:eastAsia="ar-SA"/>
    </w:rPr>
  </w:style>
  <w:style w:type="paragraph" w:styleId="FootnoteText">
    <w:name w:val="Footnote Text"/>
    <w:basedOn w:val="Normal"/>
    <w:link w:val="TextpoznpodarouChar"/>
    <w:autoRedefine/>
    <w:semiHidden/>
    <w:rsid w:val="00735fde"/>
    <w:pPr>
      <w:spacing w:lineRule="atLeast" w:line="240" w:before="0" w:after="0"/>
    </w:pPr>
    <w:rPr>
      <w:rFonts w:ascii="Times New Roman" w:hAnsi="Times New Roman" w:eastAsia="Times New Roman" w:cs="Times New Roman"/>
      <w:sz w:val="20"/>
      <w:szCs w:val="20"/>
      <w:lang w:eastAsia="cs-CZ"/>
    </w:rPr>
  </w:style>
  <w:style w:type="paragraph" w:styleId="Title">
    <w:name w:val="Title"/>
    <w:basedOn w:val="Normal"/>
    <w:link w:val="NzevChar"/>
    <w:qFormat/>
    <w:rsid w:val="00735fde"/>
    <w:pPr>
      <w:spacing w:lineRule="auto" w:line="360" w:before="0" w:after="0"/>
      <w:jc w:val="center"/>
    </w:pPr>
    <w:rPr>
      <w:rFonts w:ascii="Times New Roman" w:hAnsi="Times New Roman" w:eastAsia="Times New Roman" w:cs="Times New Roman"/>
      <w:sz w:val="36"/>
      <w:szCs w:val="24"/>
      <w:lang w:eastAsia="cs-CZ"/>
    </w:rPr>
  </w:style>
  <w:style w:type="paragraph" w:styleId="TOC1">
    <w:name w:val="TOC 1"/>
    <w:basedOn w:val="Normal"/>
    <w:next w:val="Normal"/>
    <w:autoRedefine/>
    <w:uiPriority w:val="39"/>
    <w:rsid w:val="00735fde"/>
    <w:pPr>
      <w:spacing w:lineRule="auto" w:line="360" w:before="0" w:after="0"/>
    </w:pPr>
    <w:rPr>
      <w:rFonts w:ascii="Trebuchet MS" w:hAnsi="Trebuchet MS" w:eastAsia="Times New Roman" w:cs="Times New Roman"/>
      <w:sz w:val="22"/>
      <w:szCs w:val="20"/>
      <w:lang w:eastAsia="cs-CZ"/>
    </w:rPr>
  </w:style>
  <w:style w:type="paragraph" w:styleId="TOC2">
    <w:name w:val="TOC 2"/>
    <w:basedOn w:val="Normal"/>
    <w:next w:val="Normal"/>
    <w:autoRedefine/>
    <w:uiPriority w:val="39"/>
    <w:rsid w:val="00735fde"/>
    <w:pPr>
      <w:spacing w:lineRule="auto" w:line="360" w:before="0" w:after="0"/>
      <w:ind w:left="240"/>
    </w:pPr>
    <w:rPr>
      <w:rFonts w:ascii="Trebuchet MS" w:hAnsi="Trebuchet MS" w:eastAsia="Times New Roman" w:cs="Times New Roman"/>
      <w:sz w:val="22"/>
      <w:szCs w:val="20"/>
      <w:lang w:eastAsia="cs-CZ"/>
    </w:rPr>
  </w:style>
  <w:style w:type="paragraph" w:styleId="TOC3">
    <w:name w:val="TOC 3"/>
    <w:basedOn w:val="Normal"/>
    <w:next w:val="Normal"/>
    <w:autoRedefine/>
    <w:semiHidden/>
    <w:rsid w:val="00735fde"/>
    <w:pPr>
      <w:spacing w:lineRule="auto" w:line="360" w:before="0" w:after="0"/>
      <w:ind w:left="480"/>
    </w:pPr>
    <w:rPr>
      <w:rFonts w:ascii="Times New Roman" w:hAnsi="Times New Roman" w:eastAsia="Times New Roman" w:cs="Times New Roman"/>
      <w:sz w:val="24"/>
      <w:szCs w:val="20"/>
      <w:lang w:eastAsia="cs-CZ"/>
    </w:rPr>
  </w:style>
  <w:style w:type="paragraph" w:styleId="TOC4">
    <w:name w:val="TOC 4"/>
    <w:basedOn w:val="Normal"/>
    <w:next w:val="Normal"/>
    <w:autoRedefine/>
    <w:semiHidden/>
    <w:rsid w:val="00735fde"/>
    <w:pPr>
      <w:spacing w:lineRule="auto" w:line="360" w:before="0" w:after="0"/>
      <w:ind w:left="720"/>
    </w:pPr>
    <w:rPr>
      <w:rFonts w:ascii="Times New Roman" w:hAnsi="Times New Roman" w:eastAsia="Times New Roman" w:cs="Times New Roman"/>
      <w:sz w:val="24"/>
      <w:szCs w:val="20"/>
      <w:lang w:eastAsia="cs-CZ"/>
    </w:rPr>
  </w:style>
  <w:style w:type="paragraph" w:styleId="TOC5">
    <w:name w:val="TOC 5"/>
    <w:basedOn w:val="Normal"/>
    <w:next w:val="Normal"/>
    <w:autoRedefine/>
    <w:semiHidden/>
    <w:rsid w:val="00735fde"/>
    <w:pPr>
      <w:spacing w:lineRule="auto" w:line="360" w:before="0" w:after="0"/>
      <w:ind w:left="960"/>
    </w:pPr>
    <w:rPr>
      <w:rFonts w:ascii="Times New Roman" w:hAnsi="Times New Roman" w:eastAsia="Times New Roman" w:cs="Times New Roman"/>
      <w:sz w:val="24"/>
      <w:szCs w:val="20"/>
      <w:lang w:eastAsia="cs-CZ"/>
    </w:rPr>
  </w:style>
  <w:style w:type="paragraph" w:styleId="TOC6">
    <w:name w:val="TOC 6"/>
    <w:basedOn w:val="Normal"/>
    <w:next w:val="Normal"/>
    <w:autoRedefine/>
    <w:semiHidden/>
    <w:rsid w:val="00735fde"/>
    <w:pPr>
      <w:spacing w:lineRule="auto" w:line="360" w:before="0" w:after="0"/>
      <w:ind w:left="1200"/>
    </w:pPr>
    <w:rPr>
      <w:rFonts w:ascii="Times New Roman" w:hAnsi="Times New Roman" w:eastAsia="Times New Roman" w:cs="Times New Roman"/>
      <w:sz w:val="24"/>
      <w:szCs w:val="20"/>
      <w:lang w:eastAsia="cs-CZ"/>
    </w:rPr>
  </w:style>
  <w:style w:type="paragraph" w:styleId="TOC7">
    <w:name w:val="TOC 7"/>
    <w:basedOn w:val="Normal"/>
    <w:next w:val="Normal"/>
    <w:autoRedefine/>
    <w:semiHidden/>
    <w:rsid w:val="00735fde"/>
    <w:pPr>
      <w:spacing w:lineRule="auto" w:line="360" w:before="0" w:after="0"/>
      <w:ind w:left="1440"/>
    </w:pPr>
    <w:rPr>
      <w:rFonts w:ascii="Times New Roman" w:hAnsi="Times New Roman" w:eastAsia="Times New Roman" w:cs="Times New Roman"/>
      <w:sz w:val="24"/>
      <w:szCs w:val="20"/>
      <w:lang w:eastAsia="cs-CZ"/>
    </w:rPr>
  </w:style>
  <w:style w:type="paragraph" w:styleId="TOC8">
    <w:name w:val="TOC 8"/>
    <w:basedOn w:val="Normal"/>
    <w:next w:val="Normal"/>
    <w:autoRedefine/>
    <w:semiHidden/>
    <w:rsid w:val="00735fde"/>
    <w:pPr>
      <w:spacing w:lineRule="auto" w:line="360" w:before="0" w:after="0"/>
      <w:ind w:left="1680"/>
    </w:pPr>
    <w:rPr>
      <w:rFonts w:ascii="Times New Roman" w:hAnsi="Times New Roman" w:eastAsia="Times New Roman" w:cs="Times New Roman"/>
      <w:sz w:val="24"/>
      <w:szCs w:val="20"/>
      <w:lang w:eastAsia="cs-CZ"/>
    </w:rPr>
  </w:style>
  <w:style w:type="paragraph" w:styleId="TOC9">
    <w:name w:val="TOC 9"/>
    <w:basedOn w:val="Normal"/>
    <w:next w:val="Normal"/>
    <w:autoRedefine/>
    <w:semiHidden/>
    <w:rsid w:val="00735fde"/>
    <w:pPr>
      <w:spacing w:lineRule="auto" w:line="360" w:before="0" w:after="0"/>
      <w:ind w:left="1920"/>
    </w:pPr>
    <w:rPr>
      <w:rFonts w:ascii="Times New Roman" w:hAnsi="Times New Roman" w:eastAsia="Times New Roman" w:cs="Times New Roman"/>
      <w:sz w:val="24"/>
      <w:szCs w:val="20"/>
      <w:lang w:eastAsia="cs-CZ"/>
    </w:rPr>
  </w:style>
  <w:style w:type="paragraph" w:styleId="o" w:customStyle="1">
    <w:name w:val="o"/>
    <w:basedOn w:val="Normal"/>
    <w:qFormat/>
    <w:rsid w:val="00735fde"/>
    <w:pPr>
      <w:spacing w:lineRule="auto" w:line="240" w:before="0" w:after="0"/>
      <w:ind w:firstLine="300"/>
      <w:jc w:val="both"/>
    </w:pPr>
    <w:rPr>
      <w:rFonts w:ascii="Times New Roman" w:hAnsi="Times New Roman" w:eastAsia="Arial Unicode MS" w:cs="Times New Roman"/>
      <w:sz w:val="26"/>
      <w:szCs w:val="26"/>
      <w:lang w:eastAsia="cs-CZ"/>
    </w:rPr>
  </w:style>
  <w:style w:type="paragraph" w:styleId="Nzev1" w:customStyle="1">
    <w:name w:val="Název1"/>
    <w:basedOn w:val="Normal"/>
    <w:qFormat/>
    <w:rsid w:val="00735fde"/>
    <w:pPr>
      <w:spacing w:lineRule="auto" w:line="240" w:beforeAutospacing="1" w:afterAutospacing="1"/>
    </w:pPr>
    <w:rPr>
      <w:rFonts w:ascii="Arial Unicode MS" w:hAnsi="Arial Unicode MS" w:eastAsia="Arial Unicode MS" w:cs="Arial Unicode MS"/>
      <w:color w:val="000000"/>
      <w:sz w:val="24"/>
      <w:szCs w:val="24"/>
      <w:lang w:eastAsia="cs-CZ"/>
    </w:rPr>
  </w:style>
  <w:style w:type="paragraph" w:styleId="ListContinue">
    <w:name w:val="List Continue"/>
    <w:basedOn w:val="List"/>
    <w:rsid w:val="00735fde"/>
    <w:pPr>
      <w:overflowPunct w:val="true"/>
      <w:spacing w:lineRule="auto" w:line="240" w:before="0" w:after="120"/>
      <w:ind w:firstLine="284" w:left="284" w:right="851"/>
      <w:jc w:val="both"/>
      <w:textAlignment w:val="baseline"/>
    </w:pPr>
    <w:rPr>
      <w:i/>
    </w:rPr>
  </w:style>
  <w:style w:type="paragraph" w:styleId="ListNumber">
    <w:name w:val="List Number"/>
    <w:basedOn w:val="List"/>
    <w:rsid w:val="00735fde"/>
    <w:pPr>
      <w:overflowPunct w:val="true"/>
      <w:spacing w:lineRule="auto" w:line="240" w:before="240" w:after="60"/>
      <w:ind w:hanging="0" w:left="0"/>
      <w:textAlignment w:val="baseline"/>
    </w:pPr>
    <w:rPr>
      <w:b/>
      <w:i/>
    </w:rPr>
  </w:style>
  <w:style w:type="paragraph" w:styleId="Zkladntext23" w:customStyle="1">
    <w:name w:val="Základní text 23"/>
    <w:basedOn w:val="Normal"/>
    <w:qFormat/>
    <w:rsid w:val="00735fde"/>
    <w:pPr>
      <w:tabs>
        <w:tab w:val="clear" w:pos="708"/>
        <w:tab w:val="left" w:pos="8931" w:leader="none"/>
      </w:tabs>
      <w:overflowPunct w:val="true"/>
      <w:spacing w:lineRule="auto" w:line="240" w:before="0" w:after="0"/>
      <w:ind w:hanging="142"/>
      <w:jc w:val="both"/>
      <w:textAlignment w:val="baseline"/>
    </w:pPr>
    <w:rPr>
      <w:rFonts w:ascii="Arial" w:hAnsi="Arial" w:eastAsia="Times New Roman" w:cs="Times New Roman"/>
      <w:szCs w:val="20"/>
      <w:lang w:eastAsia="cs-CZ"/>
    </w:rPr>
  </w:style>
  <w:style w:type="paragraph" w:styleId="Pa1" w:customStyle="1">
    <w:name w:val="Pa1"/>
    <w:basedOn w:val="Normal"/>
    <w:next w:val="Normal"/>
    <w:uiPriority w:val="99"/>
    <w:qFormat/>
    <w:rsid w:val="00b03744"/>
    <w:pPr>
      <w:spacing w:lineRule="atLeast" w:line="181" w:before="0" w:after="0"/>
    </w:pPr>
    <w:rPr>
      <w:rFonts w:ascii="GT America" w:hAnsi="GT America" w:eastAsia="Times New Roman" w:cs="Times New Roman"/>
      <w:sz w:val="24"/>
      <w:szCs w:val="24"/>
      <w:lang w:eastAsia="cs-CZ"/>
    </w:rPr>
  </w:style>
  <w:style w:type="paragraph" w:styleId="IndexHeading">
    <w:name w:val="Index Heading"/>
    <w:basedOn w:val="Nadpis"/>
    <w:pPr>
      <w:suppressLineNumbers/>
      <w:ind w:hanging="0" w:left="0"/>
    </w:pPr>
    <w:rPr>
      <w:b/>
      <w:bCs/>
      <w:sz w:val="32"/>
      <w:szCs w:val="32"/>
    </w:rPr>
  </w:style>
  <w:style w:type="paragraph" w:styleId="TOCHeading">
    <w:name w:val="TOC Heading"/>
    <w:basedOn w:val="IndexHeading"/>
    <w:qFormat/>
    <w:pPr>
      <w:suppressLineNumbers/>
      <w:ind w:hanging="0" w:left="0"/>
    </w:pPr>
    <w:rPr>
      <w:b/>
      <w:bCs/>
      <w:sz w:val="32"/>
      <w:szCs w:val="32"/>
    </w:rPr>
  </w:style>
  <w:style w:type="numbering" w:styleId="Bezseznamu" w:default="1">
    <w:name w:val="Bez seznamu"/>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iv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A1492-A77C-494C-90B9-9CDA29B05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1321</TotalTime>
  <Application>LibreOffice/24.2.5.2$Windows_X86_64 LibreOffice_project/bffef4ea93e59bebbeaf7f431bb02b1a39ee8a59</Application>
  <AppVersion>15.0000</AppVersion>
  <Pages>9</Pages>
  <Words>3107</Words>
  <Characters>18544</Characters>
  <CharactersWithSpaces>21506</CharactersWithSpaces>
  <Paragraphs>148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2020-11-26T15:44:00Z</dcterms:created>
  <dc:creator>Jan Pešák</dc:creator>
  <dc:description/>
  <dc:language>cs-CZ</dc:language>
  <cp:lastModifiedBy/>
  <cp:lastPrinted>2024-11-18T17:40:17Z</cp:lastPrinted>
  <dcterms:modified xsi:type="dcterms:W3CDTF">2024-12-23T15:57:04Z</dcterms:modified>
  <cp:revision>684</cp:revision>
  <dc:subject/>
  <dc:title/>
</cp:coreProperties>
</file>

<file path=docProps/custom.xml><?xml version="1.0" encoding="utf-8"?>
<Properties xmlns="http://schemas.openxmlformats.org/officeDocument/2006/custom-properties" xmlns:vt="http://schemas.openxmlformats.org/officeDocument/2006/docPropsVTypes"/>
</file>